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3E29E9" w14:textId="4ADC42D0" w:rsidR="00C62DAF" w:rsidRPr="0050226B" w:rsidRDefault="00C62DAF">
      <w:pPr>
        <w:rPr>
          <w:ins w:id="0" w:author="Author"/>
          <w:b/>
          <w:sz w:val="20"/>
          <w:lang w:val="en-US"/>
          <w:rPrChange w:id="1" w:author="Author">
            <w:rPr>
              <w:ins w:id="2" w:author="Author"/>
            </w:rPr>
          </w:rPrChange>
        </w:rPr>
      </w:pPr>
      <w:ins w:id="3" w:author="Author">
        <w:r w:rsidRPr="0050226B">
          <w:rPr>
            <w:b/>
            <w:sz w:val="20"/>
            <w:lang w:val="en-US"/>
            <w:rPrChange w:id="4" w:author="Author">
              <w:rPr/>
            </w:rPrChange>
          </w:rPr>
          <w:t>Annex II</w:t>
        </w:r>
      </w:ins>
    </w:p>
    <w:p w14:paraId="30DA8991" w14:textId="77777777" w:rsidR="00C62DAF" w:rsidRPr="0050226B" w:rsidRDefault="00C62DAF">
      <w:pPr>
        <w:rPr>
          <w:ins w:id="5" w:author="Author"/>
          <w:b/>
          <w:sz w:val="20"/>
          <w:lang w:val="en-US"/>
          <w:rPrChange w:id="6" w:author="Author">
            <w:rPr>
              <w:ins w:id="7" w:author="Author"/>
            </w:rPr>
          </w:rPrChange>
        </w:rPr>
      </w:pPr>
    </w:p>
    <w:tbl>
      <w:tblPr>
        <w:tblW w:w="20772" w:type="dxa"/>
        <w:tblInd w:w="65" w:type="dxa"/>
        <w:tblCellMar>
          <w:left w:w="70" w:type="dxa"/>
          <w:right w:w="70" w:type="dxa"/>
        </w:tblCellMar>
        <w:tblLook w:val="04A0" w:firstRow="1" w:lastRow="0" w:firstColumn="1" w:lastColumn="0" w:noHBand="0" w:noVBand="1"/>
      </w:tblPr>
      <w:tblGrid>
        <w:gridCol w:w="2263"/>
        <w:gridCol w:w="2704"/>
        <w:gridCol w:w="4252"/>
        <w:gridCol w:w="395"/>
        <w:gridCol w:w="6406"/>
        <w:gridCol w:w="4752"/>
        <w:tblGridChange w:id="8">
          <w:tblGrid>
            <w:gridCol w:w="103"/>
            <w:gridCol w:w="2160"/>
            <w:gridCol w:w="103"/>
            <w:gridCol w:w="2601"/>
            <w:gridCol w:w="103"/>
            <w:gridCol w:w="4252"/>
            <w:gridCol w:w="292"/>
            <w:gridCol w:w="103"/>
            <w:gridCol w:w="6406"/>
            <w:gridCol w:w="4752"/>
          </w:tblGrid>
        </w:tblGridChange>
      </w:tblGrid>
      <w:tr w:rsidR="00B2054F" w:rsidRPr="0057468C" w14:paraId="52BF4EFE" w14:textId="77777777" w:rsidTr="008C1862">
        <w:trPr>
          <w:gridAfter w:val="3"/>
          <w:wAfter w:w="11553" w:type="dxa"/>
          <w:trHeight w:val="104"/>
        </w:trPr>
        <w:tc>
          <w:tcPr>
            <w:tcW w:w="9219" w:type="dxa"/>
            <w:gridSpan w:val="3"/>
            <w:tcBorders>
              <w:top w:val="nil"/>
              <w:left w:val="nil"/>
              <w:bottom w:val="nil"/>
              <w:right w:val="nil"/>
            </w:tcBorders>
            <w:shd w:val="clear" w:color="000000" w:fill="FFFFFF"/>
            <w:noWrap/>
          </w:tcPr>
          <w:p w14:paraId="04499064" w14:textId="37240859" w:rsidR="005D3166" w:rsidRPr="0057468C" w:rsidRDefault="00B2054F" w:rsidP="005D3166">
            <w:pPr>
              <w:rPr>
                <w:b/>
                <w:sz w:val="20"/>
                <w:lang w:val="en-US"/>
              </w:rPr>
            </w:pPr>
            <w:r w:rsidRPr="0057468C">
              <w:rPr>
                <w:b/>
                <w:sz w:val="20"/>
                <w:lang w:val="en-US"/>
              </w:rPr>
              <w:t>S.1</w:t>
            </w:r>
            <w:r w:rsidR="00D772C7" w:rsidRPr="0057468C">
              <w:rPr>
                <w:b/>
                <w:sz w:val="20"/>
                <w:lang w:val="en-US"/>
              </w:rPr>
              <w:t>7</w:t>
            </w:r>
            <w:r w:rsidRPr="0057468C">
              <w:rPr>
                <w:b/>
                <w:sz w:val="20"/>
                <w:lang w:val="en-US"/>
              </w:rPr>
              <w:t>.0</w:t>
            </w:r>
            <w:r w:rsidR="00341091" w:rsidRPr="0057468C">
              <w:rPr>
                <w:b/>
                <w:sz w:val="20"/>
                <w:lang w:val="en-US"/>
              </w:rPr>
              <w:t>2</w:t>
            </w:r>
            <w:r w:rsidR="008A3807">
              <w:rPr>
                <w:b/>
                <w:sz w:val="20"/>
                <w:lang w:val="en-US"/>
              </w:rPr>
              <w:t>.</w:t>
            </w:r>
            <w:r w:rsidR="007922C4" w:rsidRPr="0057468C">
              <w:rPr>
                <w:b/>
                <w:sz w:val="20"/>
                <w:lang w:val="en-US"/>
              </w:rPr>
              <w:t xml:space="preserve"> –</w:t>
            </w:r>
            <w:r w:rsidR="005D3166" w:rsidRPr="0057468C">
              <w:rPr>
                <w:b/>
                <w:sz w:val="20"/>
                <w:lang w:val="en-US"/>
              </w:rPr>
              <w:t xml:space="preserve"> </w:t>
            </w:r>
            <w:r w:rsidR="007922C4" w:rsidRPr="0057468C">
              <w:rPr>
                <w:b/>
                <w:sz w:val="20"/>
                <w:lang w:val="en-US"/>
              </w:rPr>
              <w:t>Non-life Technical Provisions - Best Estimate by country</w:t>
            </w:r>
          </w:p>
          <w:p w14:paraId="1534FCE2" w14:textId="77777777" w:rsidR="00B2054F" w:rsidRPr="0057468C" w:rsidRDefault="00B2054F" w:rsidP="00B2054F">
            <w:pPr>
              <w:rPr>
                <w:b/>
                <w:sz w:val="20"/>
                <w:lang w:val="en-US"/>
              </w:rPr>
            </w:pPr>
          </w:p>
          <w:p w14:paraId="314459E2" w14:textId="77777777" w:rsidR="005D3166" w:rsidRPr="0057468C" w:rsidRDefault="005D3166" w:rsidP="005D3166">
            <w:pPr>
              <w:rPr>
                <w:b/>
                <w:bCs/>
                <w:sz w:val="20"/>
                <w:lang w:val="en-US"/>
              </w:rPr>
            </w:pPr>
            <w:r w:rsidRPr="0057468C">
              <w:rPr>
                <w:b/>
                <w:bCs/>
                <w:sz w:val="20"/>
                <w:lang w:val="en-US"/>
              </w:rPr>
              <w:t>General comments:</w:t>
            </w:r>
          </w:p>
          <w:p w14:paraId="2638F2B8" w14:textId="77777777" w:rsidR="00403AE6" w:rsidRPr="0057468C" w:rsidRDefault="00403AE6" w:rsidP="005D3166">
            <w:pPr>
              <w:rPr>
                <w:b/>
                <w:bCs/>
                <w:sz w:val="20"/>
                <w:lang w:val="en-US"/>
              </w:rPr>
            </w:pPr>
          </w:p>
          <w:p w14:paraId="71C4387C" w14:textId="77777777" w:rsidR="00403AE6" w:rsidRPr="0057468C" w:rsidRDefault="00403AE6" w:rsidP="00403AE6">
            <w:pPr>
              <w:spacing w:line="276" w:lineRule="auto"/>
              <w:jc w:val="both"/>
              <w:rPr>
                <w:sz w:val="20"/>
              </w:rPr>
            </w:pPr>
            <w:r w:rsidRPr="0057468C">
              <w:rPr>
                <w:sz w:val="20"/>
              </w:rPr>
              <w:t>This Annex contains additional instruction</w:t>
            </w:r>
            <w:bookmarkStart w:id="9" w:name="_GoBack"/>
            <w:bookmarkEnd w:id="9"/>
            <w:r w:rsidRPr="0057468C">
              <w:rPr>
                <w:sz w:val="20"/>
              </w:rPr>
              <w:t>s in relation to the templates included in Annex I of this Regulation. The first column of the next table identifies the items to be reported by identifying the columns and lines as showed in the template in Annex I.</w:t>
            </w:r>
          </w:p>
          <w:p w14:paraId="0FB7DD5E" w14:textId="77777777" w:rsidR="00403AE6" w:rsidRPr="0057468C" w:rsidRDefault="00403AE6" w:rsidP="00403AE6">
            <w:pPr>
              <w:jc w:val="both"/>
              <w:rPr>
                <w:sz w:val="20"/>
              </w:rPr>
            </w:pPr>
          </w:p>
          <w:p w14:paraId="14F2DCC2" w14:textId="04EB969B" w:rsidR="00A770A3" w:rsidRPr="0057468C" w:rsidRDefault="00A770A3" w:rsidP="00A770A3">
            <w:pPr>
              <w:jc w:val="both"/>
              <w:rPr>
                <w:sz w:val="20"/>
                <w:lang w:val="en-US"/>
              </w:rPr>
            </w:pPr>
            <w:r w:rsidRPr="0057468C">
              <w:rPr>
                <w:sz w:val="20"/>
                <w:lang w:val="en-US"/>
              </w:rPr>
              <w:t xml:space="preserve">Line of Business for non-life obligations: the lines of business, referred to in article 80 of Directive 2009/138/EC, as defined in the Annex I </w:t>
            </w:r>
            <w:r w:rsidRPr="00A04013">
              <w:rPr>
                <w:sz w:val="20"/>
                <w:lang w:val="en-US"/>
              </w:rPr>
              <w:t xml:space="preserve">of </w:t>
            </w:r>
            <w:del w:id="10" w:author="Author">
              <w:r w:rsidR="00A04013" w:rsidRPr="00214370" w:rsidDel="004D3102">
                <w:rPr>
                  <w:sz w:val="20"/>
                  <w:lang w:val="en-US"/>
                </w:rPr>
                <w:delText>Implementing measures</w:delText>
              </w:r>
            </w:del>
            <w:ins w:id="11" w:author="Author">
              <w:r w:rsidR="004D3102">
                <w:rPr>
                  <w:sz w:val="20"/>
                  <w:lang w:val="en-US"/>
                </w:rPr>
                <w:t>Delegated Regulation 2015/35</w:t>
              </w:r>
            </w:ins>
            <w:r w:rsidRPr="00A04013">
              <w:rPr>
                <w:sz w:val="20"/>
                <w:lang w:val="en-US"/>
              </w:rPr>
              <w:t xml:space="preserve"> referred</w:t>
            </w:r>
            <w:r w:rsidRPr="0057468C">
              <w:rPr>
                <w:sz w:val="20"/>
                <w:lang w:val="en-US"/>
              </w:rPr>
              <w:t xml:space="preserve"> to direct business.</w:t>
            </w:r>
          </w:p>
          <w:p w14:paraId="440BB5EC" w14:textId="77777777" w:rsidR="00A770A3" w:rsidRPr="0057468C" w:rsidRDefault="00A770A3" w:rsidP="00A770A3">
            <w:pPr>
              <w:jc w:val="both"/>
              <w:rPr>
                <w:sz w:val="20"/>
                <w:lang w:val="en-US"/>
              </w:rPr>
            </w:pPr>
          </w:p>
          <w:p w14:paraId="104F0876" w14:textId="77777777" w:rsidR="00A770A3" w:rsidRPr="0057468C" w:rsidRDefault="00A770A3" w:rsidP="00A770A3">
            <w:pPr>
              <w:jc w:val="both"/>
              <w:rPr>
                <w:sz w:val="20"/>
                <w:lang w:val="en-US"/>
              </w:rPr>
            </w:pPr>
            <w:r w:rsidRPr="0057468C">
              <w:rPr>
                <w:sz w:val="20"/>
                <w:lang w:val="en-US"/>
              </w:rPr>
              <w:t xml:space="preserve">Health direct insurance business pursued on a non-similar technical basis to life insurance shall be segmented into Non-Life LoB 1 to 3. </w:t>
            </w:r>
          </w:p>
          <w:p w14:paraId="430455A8" w14:textId="77777777" w:rsidR="00A770A3" w:rsidRPr="0057468C" w:rsidRDefault="00A770A3" w:rsidP="00A770A3">
            <w:pPr>
              <w:jc w:val="both"/>
              <w:rPr>
                <w:sz w:val="20"/>
                <w:lang w:val="en-US"/>
              </w:rPr>
            </w:pPr>
          </w:p>
          <w:p w14:paraId="309D7143" w14:textId="44842844" w:rsidR="00403AE6" w:rsidRPr="0057468C" w:rsidRDefault="00403AE6" w:rsidP="00403AE6">
            <w:pPr>
              <w:jc w:val="both"/>
              <w:rPr>
                <w:sz w:val="20"/>
                <w:lang w:val="en-US"/>
              </w:rPr>
            </w:pPr>
            <w:r w:rsidRPr="0057468C">
              <w:rPr>
                <w:sz w:val="20"/>
                <w:lang w:val="en-US"/>
              </w:rPr>
              <w:t xml:space="preserve">Undertakings shall take into account all the obligations in different currencies and cover them into the reporting currency. </w:t>
            </w:r>
          </w:p>
          <w:p w14:paraId="230EDF59" w14:textId="77777777" w:rsidR="00403AE6" w:rsidRPr="00214370" w:rsidRDefault="00403AE6" w:rsidP="005D3166">
            <w:pPr>
              <w:rPr>
                <w:sz w:val="20"/>
                <w:lang w:val="en-US"/>
              </w:rPr>
            </w:pPr>
          </w:p>
          <w:p w14:paraId="0C9B222A" w14:textId="77777777" w:rsidR="00767437" w:rsidRPr="00A04013" w:rsidRDefault="00975AFB" w:rsidP="008C1862">
            <w:pPr>
              <w:jc w:val="both"/>
              <w:rPr>
                <w:sz w:val="20"/>
                <w:lang w:val="en-US"/>
              </w:rPr>
            </w:pPr>
            <w:r w:rsidRPr="00214370">
              <w:rPr>
                <w:sz w:val="20"/>
                <w:lang w:val="en-US"/>
              </w:rPr>
              <w:t>The information by country shall be reported according to the following</w:t>
            </w:r>
            <w:r w:rsidR="00767437" w:rsidRPr="00214370">
              <w:rPr>
                <w:sz w:val="20"/>
                <w:lang w:val="en-US"/>
              </w:rPr>
              <w:t>:</w:t>
            </w:r>
          </w:p>
          <w:p w14:paraId="367A6E04" w14:textId="77777777" w:rsidR="00B46980" w:rsidRPr="0057468C" w:rsidRDefault="00B46980" w:rsidP="0050226B">
            <w:pPr>
              <w:numPr>
                <w:ilvl w:val="2"/>
                <w:numId w:val="7"/>
              </w:numPr>
              <w:tabs>
                <w:tab w:val="clear" w:pos="3920"/>
              </w:tabs>
              <w:spacing w:before="120" w:after="120"/>
              <w:ind w:left="786" w:hanging="425"/>
              <w:jc w:val="both"/>
              <w:rPr>
                <w:sz w:val="20"/>
              </w:rPr>
              <w:pPrChange w:id="12" w:author="Author">
                <w:pPr>
                  <w:numPr>
                    <w:ilvl w:val="2"/>
                    <w:numId w:val="3"/>
                  </w:numPr>
                  <w:tabs>
                    <w:tab w:val="num" w:pos="3920"/>
                  </w:tabs>
                  <w:spacing w:before="120" w:after="120"/>
                  <w:ind w:left="504" w:hanging="181"/>
                  <w:jc w:val="both"/>
                </w:pPr>
              </w:pPrChange>
            </w:pPr>
            <w:r w:rsidRPr="00A04013">
              <w:rPr>
                <w:sz w:val="20"/>
              </w:rPr>
              <w:t>Information on the home country</w:t>
            </w:r>
            <w:r w:rsidRPr="0057468C">
              <w:rPr>
                <w:sz w:val="20"/>
              </w:rPr>
              <w:t xml:space="preserve"> shall be always reported regardless of the amount of Technical Provisions as a whole and Gross Best Estimate (referred to direct business);</w:t>
            </w:r>
          </w:p>
          <w:p w14:paraId="11DB513E" w14:textId="5CFD79B8" w:rsidR="00B46980" w:rsidRPr="0057468C" w:rsidRDefault="00B46980" w:rsidP="0050226B">
            <w:pPr>
              <w:numPr>
                <w:ilvl w:val="2"/>
                <w:numId w:val="7"/>
              </w:numPr>
              <w:tabs>
                <w:tab w:val="clear" w:pos="3920"/>
              </w:tabs>
              <w:spacing w:before="120" w:after="120"/>
              <w:ind w:left="786" w:hanging="425"/>
              <w:jc w:val="both"/>
              <w:rPr>
                <w:sz w:val="20"/>
              </w:rPr>
              <w:pPrChange w:id="13" w:author="Author">
                <w:pPr>
                  <w:numPr>
                    <w:ilvl w:val="2"/>
                    <w:numId w:val="3"/>
                  </w:numPr>
                  <w:tabs>
                    <w:tab w:val="num" w:pos="3920"/>
                  </w:tabs>
                  <w:spacing w:before="120" w:after="120"/>
                  <w:ind w:left="504" w:hanging="181"/>
                  <w:jc w:val="both"/>
                </w:pPr>
              </w:pPrChange>
            </w:pPr>
            <w:r w:rsidRPr="0057468C">
              <w:rPr>
                <w:sz w:val="20"/>
              </w:rPr>
              <w:t xml:space="preserve">Information reported by country shall at least represent 90% of the </w:t>
            </w:r>
            <w:ins w:id="14" w:author="Author">
              <w:r w:rsidR="004D3102">
                <w:rPr>
                  <w:sz w:val="20"/>
                </w:rPr>
                <w:t xml:space="preserve">total </w:t>
              </w:r>
            </w:ins>
            <w:r w:rsidRPr="0057468C">
              <w:rPr>
                <w:sz w:val="20"/>
              </w:rPr>
              <w:t>Technical Provisions as a whole and Gross Best Estimate (referred to direct business) of any line of business;</w:t>
            </w:r>
          </w:p>
          <w:p w14:paraId="13ECF911" w14:textId="6881825A" w:rsidR="008A3807" w:rsidRDefault="00B46980" w:rsidP="0050226B">
            <w:pPr>
              <w:numPr>
                <w:ilvl w:val="2"/>
                <w:numId w:val="7"/>
              </w:numPr>
              <w:tabs>
                <w:tab w:val="clear" w:pos="3920"/>
              </w:tabs>
              <w:spacing w:before="120" w:after="120"/>
              <w:ind w:left="786" w:hanging="425"/>
              <w:jc w:val="both"/>
              <w:rPr>
                <w:sz w:val="20"/>
              </w:rPr>
              <w:pPrChange w:id="15" w:author="Author">
                <w:pPr>
                  <w:numPr>
                    <w:ilvl w:val="2"/>
                    <w:numId w:val="3"/>
                  </w:numPr>
                  <w:tabs>
                    <w:tab w:val="num" w:pos="3920"/>
                  </w:tabs>
                  <w:spacing w:before="120" w:after="120"/>
                  <w:ind w:left="504" w:hanging="181"/>
                  <w:jc w:val="both"/>
                </w:pPr>
              </w:pPrChange>
            </w:pPr>
            <w:r w:rsidRPr="0057468C">
              <w:rPr>
                <w:sz w:val="20"/>
              </w:rPr>
              <w:t xml:space="preserve">If a specific country have to be reported for a particular line of business to comply with sub-paragraph </w:t>
            </w:r>
            <w:del w:id="16" w:author="Author">
              <w:r w:rsidRPr="0057468C" w:rsidDel="004D3102">
                <w:rPr>
                  <w:sz w:val="20"/>
                </w:rPr>
                <w:delText>i</w:delText>
              </w:r>
            </w:del>
            <w:ins w:id="17" w:author="Author">
              <w:r w:rsidR="004D3102">
                <w:rPr>
                  <w:sz w:val="20"/>
                </w:rPr>
                <w:t>b</w:t>
              </w:r>
            </w:ins>
            <w:r w:rsidRPr="0057468C">
              <w:rPr>
                <w:sz w:val="20"/>
              </w:rPr>
              <w:t>) then that country shall be reported for all lines of business</w:t>
            </w:r>
            <w:r w:rsidR="008A3807">
              <w:rPr>
                <w:sz w:val="20"/>
              </w:rPr>
              <w:t>;</w:t>
            </w:r>
          </w:p>
          <w:p w14:paraId="21331F27" w14:textId="051BB927" w:rsidR="008A3807" w:rsidRPr="00214370" w:rsidRDefault="008A3807" w:rsidP="0050226B">
            <w:pPr>
              <w:numPr>
                <w:ilvl w:val="2"/>
                <w:numId w:val="7"/>
              </w:numPr>
              <w:tabs>
                <w:tab w:val="clear" w:pos="3920"/>
              </w:tabs>
              <w:spacing w:before="120" w:after="120"/>
              <w:ind w:left="786" w:hanging="425"/>
              <w:jc w:val="both"/>
              <w:rPr>
                <w:sz w:val="20"/>
              </w:rPr>
              <w:pPrChange w:id="18" w:author="Author">
                <w:pPr>
                  <w:numPr>
                    <w:ilvl w:val="2"/>
                    <w:numId w:val="3"/>
                  </w:numPr>
                  <w:tabs>
                    <w:tab w:val="num" w:pos="3920"/>
                  </w:tabs>
                  <w:spacing w:before="120" w:after="120"/>
                  <w:ind w:left="504" w:hanging="181"/>
                  <w:jc w:val="both"/>
                </w:pPr>
              </w:pPrChange>
            </w:pPr>
            <w:r w:rsidRPr="00214370">
              <w:rPr>
                <w:sz w:val="20"/>
              </w:rPr>
              <w:t xml:space="preserve">The other countries shall be reported aggregated in “other-EEA” or “other-non EEA”; </w:t>
            </w:r>
          </w:p>
          <w:p w14:paraId="413EEAD1" w14:textId="4B72A43E" w:rsidR="008A3807" w:rsidRPr="00214370" w:rsidRDefault="008A3807" w:rsidP="0050226B">
            <w:pPr>
              <w:numPr>
                <w:ilvl w:val="2"/>
                <w:numId w:val="7"/>
              </w:numPr>
              <w:tabs>
                <w:tab w:val="clear" w:pos="3920"/>
              </w:tabs>
              <w:spacing w:before="120" w:after="120"/>
              <w:ind w:left="786" w:hanging="425"/>
              <w:jc w:val="both"/>
              <w:rPr>
                <w:sz w:val="20"/>
              </w:rPr>
              <w:pPrChange w:id="19" w:author="Author">
                <w:pPr>
                  <w:numPr>
                    <w:ilvl w:val="2"/>
                    <w:numId w:val="3"/>
                  </w:numPr>
                  <w:tabs>
                    <w:tab w:val="num" w:pos="3920"/>
                  </w:tabs>
                  <w:spacing w:before="120" w:after="120"/>
                  <w:ind w:left="504" w:hanging="181"/>
                  <w:jc w:val="both"/>
                </w:pPr>
              </w:pPrChange>
            </w:pPr>
            <w:r w:rsidRPr="00214370">
              <w:rPr>
                <w:sz w:val="20"/>
              </w:rPr>
              <w:t xml:space="preserve">For the direct </w:t>
            </w:r>
            <w:ins w:id="20" w:author="Author">
              <w:r w:rsidR="004D3102">
                <w:rPr>
                  <w:sz w:val="20"/>
                </w:rPr>
                <w:t xml:space="preserve">insurance </w:t>
              </w:r>
            </w:ins>
            <w:r w:rsidRPr="00214370">
              <w:rPr>
                <w:sz w:val="20"/>
              </w:rPr>
              <w:t xml:space="preserve">business for the lines of business “Medical expense”, “Income protection”, “Workers’ compensation”, “Fire and other damage to property” and “Credit and suretyship” information shall be reported by country where the risk is situated as defined in Article 13 (13) of </w:t>
            </w:r>
            <w:r w:rsidR="00214370">
              <w:rPr>
                <w:sz w:val="20"/>
                <w:lang w:val="en-GB" w:eastAsia="es-ES"/>
              </w:rPr>
              <w:t>Directive 2009/138/EC</w:t>
            </w:r>
            <w:r w:rsidRPr="00214370">
              <w:rPr>
                <w:sz w:val="20"/>
              </w:rPr>
              <w:t>;</w:t>
            </w:r>
          </w:p>
          <w:p w14:paraId="25C330FD" w14:textId="70350702" w:rsidR="008A3807" w:rsidRPr="00214370" w:rsidRDefault="008A3807" w:rsidP="0050226B">
            <w:pPr>
              <w:numPr>
                <w:ilvl w:val="2"/>
                <w:numId w:val="7"/>
              </w:numPr>
              <w:tabs>
                <w:tab w:val="clear" w:pos="3920"/>
              </w:tabs>
              <w:spacing w:before="120" w:after="120"/>
              <w:ind w:left="786" w:hanging="425"/>
              <w:jc w:val="both"/>
              <w:rPr>
                <w:sz w:val="20"/>
              </w:rPr>
              <w:pPrChange w:id="21" w:author="Author">
                <w:pPr>
                  <w:numPr>
                    <w:ilvl w:val="2"/>
                    <w:numId w:val="3"/>
                  </w:numPr>
                  <w:tabs>
                    <w:tab w:val="num" w:pos="3920"/>
                  </w:tabs>
                  <w:spacing w:before="120" w:after="120"/>
                  <w:ind w:left="504" w:hanging="181"/>
                  <w:jc w:val="both"/>
                </w:pPr>
              </w:pPrChange>
            </w:pPr>
            <w:r w:rsidRPr="00214370">
              <w:rPr>
                <w:sz w:val="20"/>
              </w:rPr>
              <w:t xml:space="preserve">For direct </w:t>
            </w:r>
            <w:ins w:id="22" w:author="Author">
              <w:r w:rsidR="004D3102">
                <w:rPr>
                  <w:sz w:val="20"/>
                </w:rPr>
                <w:t xml:space="preserve">insurance </w:t>
              </w:r>
            </w:ins>
            <w:r w:rsidRPr="00214370">
              <w:rPr>
                <w:sz w:val="20"/>
              </w:rPr>
              <w:t xml:space="preserve">business for all other lines of business not referred in </w:t>
            </w:r>
            <w:ins w:id="23" w:author="Author">
              <w:del w:id="24" w:author="Author">
                <w:r w:rsidR="0046730B" w:rsidDel="004D3102">
                  <w:rPr>
                    <w:sz w:val="20"/>
                  </w:rPr>
                  <w:delText xml:space="preserve">the previous </w:delText>
                </w:r>
              </w:del>
            </w:ins>
            <w:r w:rsidRPr="00214370">
              <w:rPr>
                <w:sz w:val="20"/>
              </w:rPr>
              <w:t xml:space="preserve">sub-paragraph </w:t>
            </w:r>
            <w:ins w:id="25" w:author="Author">
              <w:r w:rsidR="004D3102">
                <w:rPr>
                  <w:sz w:val="20"/>
                </w:rPr>
                <w:t xml:space="preserve">e) </w:t>
              </w:r>
            </w:ins>
            <w:del w:id="26" w:author="Author">
              <w:r w:rsidRPr="00214370" w:rsidDel="004D3102">
                <w:rPr>
                  <w:sz w:val="20"/>
                </w:rPr>
                <w:delText>ii</w:delText>
              </w:r>
              <w:r w:rsidRPr="00214370" w:rsidDel="0046730B">
                <w:rPr>
                  <w:sz w:val="20"/>
                </w:rPr>
                <w:delText xml:space="preserve">. </w:delText>
              </w:r>
            </w:del>
            <w:r w:rsidRPr="00214370">
              <w:rPr>
                <w:sz w:val="20"/>
              </w:rPr>
              <w:t>information shall be reported by country where the contract was entered into;</w:t>
            </w:r>
          </w:p>
          <w:p w14:paraId="33251F1B" w14:textId="77777777" w:rsidR="00EF6D77" w:rsidRPr="005C0518" w:rsidRDefault="00EF6D77" w:rsidP="00214370">
            <w:pPr>
              <w:spacing w:before="120" w:after="120"/>
              <w:jc w:val="both"/>
              <w:rPr>
                <w:sz w:val="20"/>
                <w:lang w:val="en-US"/>
              </w:rPr>
            </w:pPr>
            <w:r w:rsidRPr="005C0518">
              <w:rPr>
                <w:sz w:val="20"/>
                <w:lang w:val="en-US"/>
              </w:rPr>
              <w:t>For the purposes of this template “country where the contract was entered into” means:</w:t>
            </w:r>
          </w:p>
          <w:p w14:paraId="32270A87" w14:textId="77777777" w:rsidR="00EF6D77" w:rsidRPr="00033EF0" w:rsidRDefault="00EF6D77" w:rsidP="00214370">
            <w:pPr>
              <w:pStyle w:val="ListParagraph"/>
              <w:numPr>
                <w:ilvl w:val="1"/>
                <w:numId w:val="6"/>
              </w:numPr>
              <w:ind w:left="786"/>
              <w:contextualSpacing w:val="0"/>
              <w:jc w:val="both"/>
              <w:rPr>
                <w:sz w:val="20"/>
              </w:rPr>
            </w:pPr>
            <w:r w:rsidRPr="00033EF0">
              <w:rPr>
                <w:sz w:val="20"/>
              </w:rPr>
              <w:t xml:space="preserve">The country where the insurance undertaking is established (home country) when the contract was not sold through a branch or freedom to provide services; </w:t>
            </w:r>
          </w:p>
          <w:p w14:paraId="1ECBADF8" w14:textId="77777777" w:rsidR="00EF6D77" w:rsidRPr="00033EF0" w:rsidRDefault="00EF6D77" w:rsidP="00214370">
            <w:pPr>
              <w:pStyle w:val="ListParagraph"/>
              <w:numPr>
                <w:ilvl w:val="1"/>
                <w:numId w:val="6"/>
              </w:numPr>
              <w:ind w:left="786"/>
              <w:contextualSpacing w:val="0"/>
              <w:jc w:val="both"/>
              <w:rPr>
                <w:sz w:val="20"/>
              </w:rPr>
            </w:pPr>
            <w:r w:rsidRPr="00033EF0">
              <w:rPr>
                <w:sz w:val="20"/>
              </w:rPr>
              <w:t>The country where the branch is located (host country) when the contract was sold through a branch;</w:t>
            </w:r>
          </w:p>
          <w:p w14:paraId="0450E079" w14:textId="77777777" w:rsidR="00EF6D77" w:rsidRDefault="00EF6D77" w:rsidP="00214370">
            <w:pPr>
              <w:pStyle w:val="ListParagraph"/>
              <w:numPr>
                <w:ilvl w:val="1"/>
                <w:numId w:val="6"/>
              </w:numPr>
              <w:ind w:left="786"/>
              <w:contextualSpacing w:val="0"/>
              <w:jc w:val="both"/>
              <w:rPr>
                <w:sz w:val="20"/>
              </w:rPr>
            </w:pPr>
            <w:r w:rsidRPr="00033EF0">
              <w:rPr>
                <w:sz w:val="20"/>
              </w:rPr>
              <w:t>The country where the freedom to provide services was notified (host country) when the contract was sold through freedom to provide services.</w:t>
            </w:r>
          </w:p>
          <w:p w14:paraId="0304647C" w14:textId="4B044AFD" w:rsidR="00B2054F" w:rsidRPr="00214370" w:rsidRDefault="00EF6D77" w:rsidP="00214370">
            <w:pPr>
              <w:pStyle w:val="ListParagraph"/>
              <w:numPr>
                <w:ilvl w:val="1"/>
                <w:numId w:val="6"/>
              </w:numPr>
              <w:ind w:left="786"/>
              <w:contextualSpacing w:val="0"/>
              <w:jc w:val="both"/>
              <w:rPr>
                <w:sz w:val="20"/>
              </w:rPr>
            </w:pPr>
            <w:r w:rsidRPr="00214370">
              <w:rPr>
                <w:sz w:val="20"/>
              </w:rPr>
              <w:t>If an intermediary is used or in any other situation, it is a), b) or c) depending on who sold the contract.</w:t>
            </w:r>
            <w:r w:rsidR="00B2054F" w:rsidRPr="00214370">
              <w:rPr>
                <w:b/>
                <w:sz w:val="20"/>
                <w:lang w:val="en-US"/>
              </w:rPr>
              <w:t xml:space="preserve">                        </w:t>
            </w:r>
          </w:p>
          <w:p w14:paraId="13B82250" w14:textId="4B44D72A" w:rsidR="00B2054F" w:rsidRDefault="00B2054F" w:rsidP="00214370">
            <w:pPr>
              <w:ind w:left="786"/>
              <w:rPr>
                <w:b/>
                <w:sz w:val="20"/>
                <w:lang w:val="en-US"/>
              </w:rPr>
            </w:pPr>
          </w:p>
          <w:p w14:paraId="210D51D1" w14:textId="77777777" w:rsidR="004D7D16" w:rsidRDefault="004D7D16" w:rsidP="004D7D16">
            <w:pPr>
              <w:spacing w:before="120" w:after="120"/>
              <w:jc w:val="both"/>
              <w:rPr>
                <w:sz w:val="20"/>
                <w:lang w:val="en-US"/>
              </w:rPr>
            </w:pPr>
            <w:r>
              <w:rPr>
                <w:sz w:val="20"/>
                <w:lang w:val="en-US"/>
              </w:rPr>
              <w:t>The information to be reported shall include the volatility adjustment, the matching adjustment, the interest rate transitional and the transitional on technical provisions.</w:t>
            </w:r>
          </w:p>
          <w:p w14:paraId="5A8F9E78" w14:textId="77777777" w:rsidR="004D7D16" w:rsidRPr="0057468C" w:rsidRDefault="004D7D16" w:rsidP="00CC39B2">
            <w:pPr>
              <w:rPr>
                <w:i/>
                <w:sz w:val="20"/>
                <w:lang w:val="en-US"/>
              </w:rPr>
            </w:pPr>
          </w:p>
        </w:tc>
      </w:tr>
      <w:tr w:rsidR="007922C4" w:rsidRPr="0057468C" w14:paraId="633D3EE0" w14:textId="77777777" w:rsidTr="0057468C">
        <w:trPr>
          <w:trHeight w:val="129"/>
        </w:trPr>
        <w:tc>
          <w:tcPr>
            <w:tcW w:w="16020" w:type="dxa"/>
            <w:gridSpan w:val="5"/>
            <w:tcBorders>
              <w:top w:val="nil"/>
              <w:left w:val="nil"/>
              <w:bottom w:val="nil"/>
              <w:right w:val="nil"/>
            </w:tcBorders>
            <w:shd w:val="clear" w:color="000000" w:fill="FFFFFF"/>
            <w:vAlign w:val="bottom"/>
          </w:tcPr>
          <w:p w14:paraId="70E897C9" w14:textId="77777777" w:rsidR="007922C4" w:rsidRPr="0057468C" w:rsidRDefault="007922C4" w:rsidP="007922C4">
            <w:pPr>
              <w:rPr>
                <w:b/>
                <w:bCs/>
                <w:i/>
                <w:iCs/>
                <w:sz w:val="20"/>
                <w:lang w:val="en-US"/>
              </w:rPr>
            </w:pPr>
          </w:p>
        </w:tc>
        <w:tc>
          <w:tcPr>
            <w:tcW w:w="4752" w:type="dxa"/>
            <w:tcBorders>
              <w:top w:val="nil"/>
              <w:left w:val="nil"/>
              <w:bottom w:val="nil"/>
              <w:right w:val="nil"/>
            </w:tcBorders>
            <w:shd w:val="clear" w:color="000000" w:fill="FFFFFF"/>
            <w:noWrap/>
            <w:vAlign w:val="center"/>
          </w:tcPr>
          <w:p w14:paraId="2613DE20" w14:textId="239D9C6C" w:rsidR="007922C4" w:rsidRPr="0057468C" w:rsidRDefault="007922C4" w:rsidP="00257187">
            <w:pPr>
              <w:jc w:val="center"/>
              <w:rPr>
                <w:b/>
                <w:bCs/>
                <w:sz w:val="20"/>
                <w:lang w:val="en-US"/>
              </w:rPr>
            </w:pPr>
          </w:p>
        </w:tc>
      </w:tr>
      <w:tr w:rsidR="00341091" w:rsidRPr="0057468C" w14:paraId="478E75DC" w14:textId="77777777" w:rsidTr="00214370">
        <w:trPr>
          <w:gridAfter w:val="2"/>
          <w:wAfter w:w="11158" w:type="dxa"/>
          <w:trHeight w:val="97"/>
        </w:trPr>
        <w:tc>
          <w:tcPr>
            <w:tcW w:w="2263" w:type="dxa"/>
            <w:tcBorders>
              <w:top w:val="single" w:sz="4" w:space="0" w:color="auto"/>
              <w:left w:val="single" w:sz="4" w:space="0" w:color="auto"/>
              <w:bottom w:val="nil"/>
              <w:right w:val="nil"/>
            </w:tcBorders>
            <w:shd w:val="clear" w:color="000000" w:fill="FFFFFF"/>
          </w:tcPr>
          <w:p w14:paraId="3FA1FBA1" w14:textId="77777777" w:rsidR="00341091" w:rsidRPr="0057468C" w:rsidRDefault="00341091" w:rsidP="00024E95">
            <w:pPr>
              <w:rPr>
                <w:sz w:val="20"/>
              </w:rPr>
            </w:pPr>
          </w:p>
        </w:tc>
        <w:tc>
          <w:tcPr>
            <w:tcW w:w="2704" w:type="dxa"/>
            <w:tcBorders>
              <w:top w:val="single" w:sz="4" w:space="0" w:color="auto"/>
              <w:left w:val="single" w:sz="4" w:space="0" w:color="auto"/>
              <w:bottom w:val="nil"/>
              <w:right w:val="single" w:sz="4" w:space="0" w:color="auto"/>
            </w:tcBorders>
            <w:shd w:val="clear" w:color="000000" w:fill="FFFFFF"/>
            <w:hideMark/>
          </w:tcPr>
          <w:p w14:paraId="443F2AAD" w14:textId="77777777" w:rsidR="00341091" w:rsidRPr="0057468C" w:rsidRDefault="00341091" w:rsidP="00214370">
            <w:pPr>
              <w:jc w:val="center"/>
              <w:rPr>
                <w:sz w:val="20"/>
                <w:lang w:val="en-US"/>
              </w:rPr>
            </w:pPr>
            <w:r w:rsidRPr="0057468C">
              <w:rPr>
                <w:b/>
                <w:sz w:val="20"/>
                <w:lang w:val="en-US"/>
              </w:rPr>
              <w:t>ITEM</w:t>
            </w:r>
          </w:p>
        </w:tc>
        <w:tc>
          <w:tcPr>
            <w:tcW w:w="4647" w:type="dxa"/>
            <w:gridSpan w:val="2"/>
            <w:tcBorders>
              <w:top w:val="single" w:sz="4" w:space="0" w:color="auto"/>
              <w:left w:val="nil"/>
              <w:bottom w:val="nil"/>
              <w:right w:val="single" w:sz="4" w:space="0" w:color="auto"/>
            </w:tcBorders>
            <w:shd w:val="clear" w:color="000000" w:fill="FFFFFF"/>
            <w:hideMark/>
          </w:tcPr>
          <w:p w14:paraId="46550ADC" w14:textId="77777777" w:rsidR="00341091" w:rsidRPr="00AE6CA6" w:rsidRDefault="00341091" w:rsidP="00214370">
            <w:pPr>
              <w:jc w:val="center"/>
              <w:rPr>
                <w:sz w:val="20"/>
                <w:lang w:val="en-US"/>
              </w:rPr>
            </w:pPr>
            <w:r w:rsidRPr="00AE6CA6">
              <w:rPr>
                <w:b/>
                <w:sz w:val="20"/>
                <w:lang w:val="en-US"/>
              </w:rPr>
              <w:t>INSTRUCTIONS</w:t>
            </w:r>
          </w:p>
        </w:tc>
      </w:tr>
      <w:tr w:rsidR="00051CE5" w:rsidRPr="0057468C" w:rsidDel="00F91955" w14:paraId="37ABD43B" w14:textId="514075D6" w:rsidTr="00214370">
        <w:trPr>
          <w:gridAfter w:val="2"/>
          <w:wAfter w:w="11158" w:type="dxa"/>
          <w:trHeight w:val="627"/>
          <w:del w:id="27" w:author="Author"/>
        </w:trPr>
        <w:tc>
          <w:tcPr>
            <w:tcW w:w="2263" w:type="dxa"/>
            <w:tcBorders>
              <w:top w:val="single" w:sz="4" w:space="0" w:color="auto"/>
              <w:left w:val="single" w:sz="4" w:space="0" w:color="auto"/>
              <w:bottom w:val="nil"/>
              <w:right w:val="nil"/>
            </w:tcBorders>
            <w:shd w:val="clear" w:color="000000" w:fill="FFFFFF"/>
          </w:tcPr>
          <w:p w14:paraId="3F4C4DE4" w14:textId="35AC03A5" w:rsidR="00051CE5" w:rsidRPr="0057468C" w:rsidDel="00F91955" w:rsidRDefault="00051CE5" w:rsidP="00024E95">
            <w:pPr>
              <w:rPr>
                <w:del w:id="28" w:author="Author"/>
                <w:sz w:val="20"/>
              </w:rPr>
            </w:pPr>
            <w:del w:id="29" w:author="Author">
              <w:r w:rsidRPr="0057468C" w:rsidDel="00F91955">
                <w:rPr>
                  <w:sz w:val="20"/>
                </w:rPr>
                <w:delText>C0010/</w:delText>
              </w:r>
              <w:r w:rsidR="00FA67A8" w:rsidRPr="0057468C" w:rsidDel="00F91955">
                <w:rPr>
                  <w:sz w:val="20"/>
                </w:rPr>
                <w:delText>R00</w:delText>
              </w:r>
              <w:r w:rsidR="00CC39B2" w:rsidRPr="0057468C" w:rsidDel="00F91955">
                <w:rPr>
                  <w:sz w:val="20"/>
                </w:rPr>
                <w:delText>10</w:delText>
              </w:r>
            </w:del>
          </w:p>
        </w:tc>
        <w:tc>
          <w:tcPr>
            <w:tcW w:w="2704" w:type="dxa"/>
            <w:tcBorders>
              <w:top w:val="single" w:sz="4" w:space="0" w:color="auto"/>
              <w:left w:val="single" w:sz="4" w:space="0" w:color="auto"/>
              <w:bottom w:val="nil"/>
              <w:right w:val="single" w:sz="4" w:space="0" w:color="auto"/>
            </w:tcBorders>
            <w:shd w:val="clear" w:color="000000" w:fill="FFFFFF"/>
          </w:tcPr>
          <w:p w14:paraId="6D54FCEA" w14:textId="23149E7F" w:rsidR="00051CE5" w:rsidRPr="00AE6CA6" w:rsidDel="00F91955" w:rsidRDefault="00CC39B2" w:rsidP="00257187">
            <w:pPr>
              <w:rPr>
                <w:del w:id="30" w:author="Author"/>
                <w:sz w:val="20"/>
                <w:lang w:val="en-US"/>
              </w:rPr>
            </w:pPr>
            <w:del w:id="31" w:author="Author">
              <w:r w:rsidRPr="00AE6CA6" w:rsidDel="00F91955">
                <w:rPr>
                  <w:sz w:val="20"/>
                  <w:lang w:val="en-US"/>
                </w:rPr>
                <w:delText>Home Country</w:delText>
              </w:r>
            </w:del>
          </w:p>
        </w:tc>
        <w:tc>
          <w:tcPr>
            <w:tcW w:w="4647" w:type="dxa"/>
            <w:gridSpan w:val="2"/>
            <w:tcBorders>
              <w:top w:val="single" w:sz="4" w:space="0" w:color="auto"/>
              <w:left w:val="nil"/>
              <w:bottom w:val="nil"/>
              <w:right w:val="single" w:sz="4" w:space="0" w:color="auto"/>
            </w:tcBorders>
            <w:shd w:val="clear" w:color="000000" w:fill="FFFFFF"/>
          </w:tcPr>
          <w:p w14:paraId="70779C15" w14:textId="69112189" w:rsidR="00051CE5" w:rsidRPr="0057468C" w:rsidDel="00F91955" w:rsidRDefault="00A13B71">
            <w:pPr>
              <w:rPr>
                <w:del w:id="32" w:author="Author"/>
                <w:sz w:val="20"/>
                <w:lang w:val="en-US"/>
              </w:rPr>
            </w:pPr>
            <w:del w:id="33" w:author="Author">
              <w:r w:rsidRPr="00044CD4" w:rsidDel="00F91955">
                <w:rPr>
                  <w:sz w:val="20"/>
                  <w:lang w:val="en-US"/>
                </w:rPr>
                <w:delText>Report</w:delText>
              </w:r>
              <w:r w:rsidR="00FA67A8" w:rsidRPr="00044CD4" w:rsidDel="00F91955">
                <w:rPr>
                  <w:sz w:val="20"/>
                  <w:lang w:val="en-US"/>
                </w:rPr>
                <w:delText xml:space="preserve"> the country ISO 3166 code </w:delText>
              </w:r>
              <w:r w:rsidR="00CC39B2" w:rsidRPr="0057468C" w:rsidDel="00F91955">
                <w:rPr>
                  <w:sz w:val="20"/>
                  <w:lang w:val="en-US"/>
                </w:rPr>
                <w:delText>of the Home country</w:delText>
              </w:r>
              <w:r w:rsidR="002F71DE" w:rsidDel="00F91955">
                <w:rPr>
                  <w:sz w:val="20"/>
                  <w:lang w:val="en-US"/>
                </w:rPr>
                <w:delText>.</w:delText>
              </w:r>
            </w:del>
          </w:p>
        </w:tc>
      </w:tr>
      <w:tr w:rsidR="00CC39B2" w:rsidRPr="0057468C" w:rsidDel="00F91955" w14:paraId="298E8C9B" w14:textId="24371C73" w:rsidTr="00214370">
        <w:trPr>
          <w:gridAfter w:val="2"/>
          <w:wAfter w:w="11158" w:type="dxa"/>
          <w:trHeight w:val="707"/>
          <w:del w:id="34" w:author="Author"/>
        </w:trPr>
        <w:tc>
          <w:tcPr>
            <w:tcW w:w="2263" w:type="dxa"/>
            <w:tcBorders>
              <w:top w:val="single" w:sz="4" w:space="0" w:color="auto"/>
              <w:left w:val="single" w:sz="4" w:space="0" w:color="auto"/>
              <w:bottom w:val="nil"/>
              <w:right w:val="nil"/>
            </w:tcBorders>
            <w:shd w:val="clear" w:color="000000" w:fill="FFFFFF"/>
          </w:tcPr>
          <w:p w14:paraId="55F9A5FC" w14:textId="30F57041" w:rsidR="00CC39B2" w:rsidRPr="0057468C" w:rsidDel="00F91955" w:rsidRDefault="00CC39B2" w:rsidP="003E5E4F">
            <w:pPr>
              <w:rPr>
                <w:del w:id="35" w:author="Author"/>
                <w:sz w:val="20"/>
              </w:rPr>
            </w:pPr>
            <w:del w:id="36" w:author="Author">
              <w:r w:rsidRPr="0057468C" w:rsidDel="00F91955">
                <w:rPr>
                  <w:sz w:val="20"/>
                </w:rPr>
                <w:delText>C0010/R0020</w:delText>
              </w:r>
            </w:del>
          </w:p>
        </w:tc>
        <w:tc>
          <w:tcPr>
            <w:tcW w:w="2704" w:type="dxa"/>
            <w:tcBorders>
              <w:top w:val="single" w:sz="4" w:space="0" w:color="auto"/>
              <w:left w:val="single" w:sz="4" w:space="0" w:color="auto"/>
              <w:bottom w:val="nil"/>
              <w:right w:val="single" w:sz="4" w:space="0" w:color="auto"/>
            </w:tcBorders>
            <w:shd w:val="clear" w:color="000000" w:fill="FFFFFF"/>
          </w:tcPr>
          <w:p w14:paraId="6561AA7B" w14:textId="52E03B77" w:rsidR="00CC39B2" w:rsidRPr="00044CD4" w:rsidDel="00F91955" w:rsidRDefault="00CC39B2" w:rsidP="003E5E4F">
            <w:pPr>
              <w:rPr>
                <w:del w:id="37" w:author="Author"/>
                <w:sz w:val="20"/>
                <w:lang w:val="en-US"/>
              </w:rPr>
            </w:pPr>
            <w:del w:id="38" w:author="Author">
              <w:r w:rsidRPr="00AE6CA6" w:rsidDel="00F91955">
                <w:rPr>
                  <w:sz w:val="20"/>
                  <w:lang w:val="en-US"/>
                </w:rPr>
                <w:delText>EEA countries outside the materiality threshold</w:delText>
              </w:r>
            </w:del>
          </w:p>
        </w:tc>
        <w:tc>
          <w:tcPr>
            <w:tcW w:w="4647" w:type="dxa"/>
            <w:gridSpan w:val="2"/>
            <w:tcBorders>
              <w:top w:val="single" w:sz="4" w:space="0" w:color="auto"/>
              <w:left w:val="nil"/>
              <w:bottom w:val="nil"/>
              <w:right w:val="single" w:sz="4" w:space="0" w:color="auto"/>
            </w:tcBorders>
            <w:shd w:val="clear" w:color="000000" w:fill="FFFFFF"/>
          </w:tcPr>
          <w:p w14:paraId="6ED62D23" w14:textId="7F561380" w:rsidR="00CC39B2" w:rsidRPr="0057468C" w:rsidDel="00F91955" w:rsidRDefault="00CC39B2" w:rsidP="00CC39B2">
            <w:pPr>
              <w:rPr>
                <w:del w:id="39" w:author="Author"/>
                <w:sz w:val="20"/>
                <w:lang w:val="en-US"/>
              </w:rPr>
            </w:pPr>
            <w:del w:id="40" w:author="Author">
              <w:r w:rsidRPr="0057468C" w:rsidDel="00F91955">
                <w:rPr>
                  <w:sz w:val="20"/>
                  <w:lang w:val="en-US"/>
                </w:rPr>
                <w:delText>Report the country ISO 3166 code of the EEA countries outside the materiality threshold</w:delText>
              </w:r>
              <w:r w:rsidR="002F71DE" w:rsidDel="00F91955">
                <w:rPr>
                  <w:sz w:val="20"/>
                  <w:lang w:val="en-US"/>
                </w:rPr>
                <w:delText>.</w:delText>
              </w:r>
            </w:del>
          </w:p>
        </w:tc>
      </w:tr>
      <w:tr w:rsidR="00CC39B2" w:rsidRPr="0057468C" w:rsidDel="00F91955" w14:paraId="7EDED9D5" w14:textId="23607A11" w:rsidTr="00214370">
        <w:trPr>
          <w:gridAfter w:val="2"/>
          <w:wAfter w:w="11158" w:type="dxa"/>
          <w:trHeight w:val="562"/>
          <w:del w:id="41" w:author="Author"/>
        </w:trPr>
        <w:tc>
          <w:tcPr>
            <w:tcW w:w="2263" w:type="dxa"/>
            <w:tcBorders>
              <w:top w:val="single" w:sz="4" w:space="0" w:color="auto"/>
              <w:left w:val="single" w:sz="4" w:space="0" w:color="auto"/>
              <w:bottom w:val="single" w:sz="4" w:space="0" w:color="auto"/>
              <w:right w:val="nil"/>
            </w:tcBorders>
            <w:shd w:val="clear" w:color="000000" w:fill="FFFFFF"/>
          </w:tcPr>
          <w:p w14:paraId="5CB4D792" w14:textId="714B207F" w:rsidR="00CC39B2" w:rsidRPr="0057468C" w:rsidDel="00F91955" w:rsidRDefault="00CC39B2" w:rsidP="00CC39B2">
            <w:pPr>
              <w:rPr>
                <w:del w:id="42" w:author="Author"/>
                <w:sz w:val="20"/>
              </w:rPr>
            </w:pPr>
            <w:del w:id="43" w:author="Author">
              <w:r w:rsidRPr="0057468C" w:rsidDel="00F91955">
                <w:rPr>
                  <w:sz w:val="20"/>
                </w:rPr>
                <w:lastRenderedPageBreak/>
                <w:delText>C0010/R0030</w:delText>
              </w:r>
            </w:del>
          </w:p>
        </w:tc>
        <w:tc>
          <w:tcPr>
            <w:tcW w:w="2704" w:type="dxa"/>
            <w:tcBorders>
              <w:top w:val="single" w:sz="4" w:space="0" w:color="auto"/>
              <w:left w:val="single" w:sz="4" w:space="0" w:color="auto"/>
              <w:bottom w:val="single" w:sz="4" w:space="0" w:color="auto"/>
              <w:right w:val="single" w:sz="4" w:space="0" w:color="auto"/>
            </w:tcBorders>
            <w:shd w:val="clear" w:color="000000" w:fill="FFFFFF"/>
          </w:tcPr>
          <w:p w14:paraId="20BEDDE6" w14:textId="6A2A953B" w:rsidR="00CC39B2" w:rsidRPr="00044CD4" w:rsidDel="00F91955" w:rsidRDefault="00CC39B2" w:rsidP="003E5E4F">
            <w:pPr>
              <w:rPr>
                <w:del w:id="44" w:author="Author"/>
                <w:sz w:val="20"/>
                <w:lang w:val="en-US"/>
              </w:rPr>
            </w:pPr>
            <w:del w:id="45" w:author="Author">
              <w:r w:rsidRPr="00AE6CA6" w:rsidDel="00F91955">
                <w:rPr>
                  <w:sz w:val="20"/>
                  <w:lang w:val="en-US"/>
                </w:rPr>
                <w:delText>Non-EEA countries outside the materiality threshold</w:delText>
              </w:r>
            </w:del>
          </w:p>
        </w:tc>
        <w:tc>
          <w:tcPr>
            <w:tcW w:w="4647" w:type="dxa"/>
            <w:gridSpan w:val="2"/>
            <w:tcBorders>
              <w:top w:val="single" w:sz="4" w:space="0" w:color="auto"/>
              <w:left w:val="nil"/>
              <w:bottom w:val="single" w:sz="4" w:space="0" w:color="auto"/>
              <w:right w:val="single" w:sz="4" w:space="0" w:color="auto"/>
            </w:tcBorders>
            <w:shd w:val="clear" w:color="000000" w:fill="FFFFFF"/>
          </w:tcPr>
          <w:p w14:paraId="55537C92" w14:textId="7EABE440" w:rsidR="00CC39B2" w:rsidRPr="0057468C" w:rsidDel="00F91955" w:rsidRDefault="00CC39B2" w:rsidP="003E5E4F">
            <w:pPr>
              <w:rPr>
                <w:del w:id="46" w:author="Author"/>
                <w:sz w:val="20"/>
                <w:lang w:val="en-US"/>
              </w:rPr>
            </w:pPr>
            <w:del w:id="47" w:author="Author">
              <w:r w:rsidRPr="0057468C" w:rsidDel="00F91955">
                <w:rPr>
                  <w:sz w:val="20"/>
                  <w:lang w:val="en-US"/>
                </w:rPr>
                <w:delText>Report the country ISO 3166 code of the Non-EEA countries outside the materiality threshold</w:delText>
              </w:r>
              <w:r w:rsidR="002F71DE" w:rsidDel="00F91955">
                <w:rPr>
                  <w:sz w:val="20"/>
                  <w:lang w:val="en-US"/>
                </w:rPr>
                <w:delText>.</w:delText>
              </w:r>
            </w:del>
          </w:p>
        </w:tc>
      </w:tr>
      <w:tr w:rsidR="00CC39B2" w:rsidRPr="0057468C" w14:paraId="49F1BED6" w14:textId="77777777" w:rsidTr="00214370">
        <w:trPr>
          <w:gridAfter w:val="2"/>
          <w:wAfter w:w="11158" w:type="dxa"/>
          <w:trHeight w:val="542"/>
        </w:trPr>
        <w:tc>
          <w:tcPr>
            <w:tcW w:w="2263" w:type="dxa"/>
            <w:tcBorders>
              <w:top w:val="single" w:sz="4" w:space="0" w:color="auto"/>
              <w:left w:val="single" w:sz="4" w:space="0" w:color="auto"/>
              <w:bottom w:val="single" w:sz="4" w:space="0" w:color="auto"/>
              <w:right w:val="single" w:sz="4" w:space="0" w:color="auto"/>
            </w:tcBorders>
            <w:shd w:val="clear" w:color="000000" w:fill="FFFFFF"/>
          </w:tcPr>
          <w:p w14:paraId="4657B6B1" w14:textId="77777777" w:rsidR="00CC39B2" w:rsidRPr="0057468C" w:rsidDel="00E25568" w:rsidRDefault="00CC39B2" w:rsidP="003E5E4F">
            <w:pPr>
              <w:rPr>
                <w:sz w:val="20"/>
              </w:rPr>
            </w:pPr>
            <w:r w:rsidRPr="0057468C">
              <w:rPr>
                <w:sz w:val="20"/>
              </w:rPr>
              <w:t>C0010/R0040</w:t>
            </w:r>
          </w:p>
        </w:tc>
        <w:tc>
          <w:tcPr>
            <w:tcW w:w="2704" w:type="dxa"/>
            <w:tcBorders>
              <w:top w:val="single" w:sz="4" w:space="0" w:color="auto"/>
              <w:left w:val="single" w:sz="4" w:space="0" w:color="auto"/>
              <w:bottom w:val="single" w:sz="4" w:space="0" w:color="auto"/>
              <w:right w:val="single" w:sz="4" w:space="0" w:color="auto"/>
            </w:tcBorders>
            <w:shd w:val="clear" w:color="000000" w:fill="FFFFFF"/>
          </w:tcPr>
          <w:p w14:paraId="2E0876F3" w14:textId="77777777" w:rsidR="00CC39B2" w:rsidRPr="00AE6CA6" w:rsidRDefault="00CC39B2" w:rsidP="003E5E4F">
            <w:pPr>
              <w:rPr>
                <w:sz w:val="20"/>
                <w:lang w:val="en-US"/>
              </w:rPr>
            </w:pPr>
            <w:r w:rsidRPr="00AE6CA6">
              <w:rPr>
                <w:sz w:val="20"/>
                <w:lang w:val="en-US"/>
              </w:rPr>
              <w:t xml:space="preserve">Country 1 </w:t>
            </w:r>
          </w:p>
          <w:p w14:paraId="15C8092B" w14:textId="77777777" w:rsidR="00CC39B2" w:rsidRPr="00044CD4" w:rsidRDefault="00CC39B2" w:rsidP="003E5E4F">
            <w:pPr>
              <w:rPr>
                <w:sz w:val="20"/>
                <w:lang w:val="en-US"/>
              </w:rPr>
            </w:pPr>
            <w:r w:rsidRPr="00044CD4">
              <w:rPr>
                <w:sz w:val="20"/>
                <w:lang w:val="en-US"/>
              </w:rPr>
              <w:t>…</w:t>
            </w:r>
          </w:p>
        </w:tc>
        <w:tc>
          <w:tcPr>
            <w:tcW w:w="4647" w:type="dxa"/>
            <w:gridSpan w:val="2"/>
            <w:tcBorders>
              <w:top w:val="single" w:sz="4" w:space="0" w:color="auto"/>
              <w:left w:val="single" w:sz="4" w:space="0" w:color="auto"/>
              <w:bottom w:val="single" w:sz="4" w:space="0" w:color="auto"/>
              <w:right w:val="single" w:sz="4" w:space="0" w:color="auto"/>
            </w:tcBorders>
            <w:shd w:val="clear" w:color="000000" w:fill="FFFFFF"/>
          </w:tcPr>
          <w:p w14:paraId="361475A3" w14:textId="49B16A5A" w:rsidR="00CC39B2" w:rsidRPr="0057468C" w:rsidRDefault="00CC39B2" w:rsidP="001F65DB">
            <w:pPr>
              <w:rPr>
                <w:sz w:val="20"/>
                <w:lang w:val="en-US"/>
              </w:rPr>
            </w:pPr>
            <w:r w:rsidRPr="0057468C">
              <w:rPr>
                <w:sz w:val="20"/>
                <w:lang w:val="en-US"/>
              </w:rPr>
              <w:t>Report the country ISO 3166</w:t>
            </w:r>
            <w:ins w:id="48" w:author="Author">
              <w:r w:rsidR="001F65DB" w:rsidRPr="00800475">
                <w:rPr>
                  <w:sz w:val="20"/>
                  <w:lang w:val="en-US"/>
                </w:rPr>
                <w:t xml:space="preserve">-1 alpha-2 </w:t>
              </w:r>
            </w:ins>
            <w:del w:id="49" w:author="Author">
              <w:r w:rsidRPr="0057468C" w:rsidDel="001F65DB">
                <w:rPr>
                  <w:sz w:val="20"/>
                  <w:lang w:val="en-US"/>
                </w:rPr>
                <w:delText xml:space="preserve"> </w:delText>
              </w:r>
            </w:del>
            <w:r w:rsidRPr="0057468C">
              <w:rPr>
                <w:sz w:val="20"/>
                <w:lang w:val="en-US"/>
              </w:rPr>
              <w:t>code of each required country, line by line</w:t>
            </w:r>
            <w:r w:rsidR="002F71DE">
              <w:rPr>
                <w:sz w:val="20"/>
                <w:lang w:val="en-US"/>
              </w:rPr>
              <w:t>.</w:t>
            </w:r>
            <w:r w:rsidRPr="0057468C">
              <w:rPr>
                <w:sz w:val="20"/>
                <w:lang w:val="en-US"/>
              </w:rPr>
              <w:t xml:space="preserve"> </w:t>
            </w:r>
          </w:p>
        </w:tc>
      </w:tr>
      <w:tr w:rsidR="00341091" w:rsidRPr="0057468C" w14:paraId="216C9EFB" w14:textId="77777777" w:rsidTr="0050226B">
        <w:tblPrEx>
          <w:tblW w:w="20772" w:type="dxa"/>
          <w:tblInd w:w="65" w:type="dxa"/>
          <w:tblCellMar>
            <w:left w:w="70" w:type="dxa"/>
            <w:right w:w="70" w:type="dxa"/>
          </w:tblCellMar>
          <w:tblPrExChange w:id="50" w:author="Author">
            <w:tblPrEx>
              <w:tblW w:w="20772" w:type="dxa"/>
              <w:tblInd w:w="65" w:type="dxa"/>
              <w:tblCellMar>
                <w:left w:w="70" w:type="dxa"/>
                <w:right w:w="70" w:type="dxa"/>
              </w:tblCellMar>
            </w:tblPrEx>
          </w:tblPrExChange>
        </w:tblPrEx>
        <w:trPr>
          <w:gridAfter w:val="2"/>
          <w:wAfter w:w="11158" w:type="dxa"/>
          <w:trHeight w:val="913"/>
          <w:trPrChange w:id="51" w:author="Author">
            <w:trPr>
              <w:gridBefore w:val="1"/>
              <w:gridAfter w:val="2"/>
              <w:wAfter w:w="11158" w:type="dxa"/>
              <w:trHeight w:val="1616"/>
            </w:trPr>
          </w:trPrChange>
        </w:trPr>
        <w:tc>
          <w:tcPr>
            <w:tcW w:w="2263" w:type="dxa"/>
            <w:tcBorders>
              <w:top w:val="single" w:sz="4" w:space="0" w:color="auto"/>
              <w:left w:val="single" w:sz="4" w:space="0" w:color="auto"/>
              <w:bottom w:val="nil"/>
              <w:right w:val="nil"/>
            </w:tcBorders>
            <w:shd w:val="clear" w:color="000000" w:fill="FFFFFF"/>
            <w:hideMark/>
            <w:tcPrChange w:id="52" w:author="Author">
              <w:tcPr>
                <w:tcW w:w="2263" w:type="dxa"/>
                <w:gridSpan w:val="2"/>
                <w:tcBorders>
                  <w:top w:val="single" w:sz="4" w:space="0" w:color="auto"/>
                  <w:left w:val="single" w:sz="4" w:space="0" w:color="auto"/>
                  <w:bottom w:val="nil"/>
                  <w:right w:val="nil"/>
                </w:tcBorders>
                <w:shd w:val="clear" w:color="000000" w:fill="FFFFFF"/>
                <w:hideMark/>
              </w:tcPr>
            </w:tcPrChange>
          </w:tcPr>
          <w:p w14:paraId="5A3302AA" w14:textId="0FA09B2D" w:rsidR="00341091" w:rsidRDefault="00341091" w:rsidP="00786D17">
            <w:pPr>
              <w:rPr>
                <w:sz w:val="20"/>
              </w:rPr>
            </w:pPr>
            <w:r w:rsidRPr="0057468C">
              <w:rPr>
                <w:sz w:val="20"/>
              </w:rPr>
              <w:t>C00</w:t>
            </w:r>
            <w:r w:rsidR="005D0644" w:rsidRPr="0057468C">
              <w:rPr>
                <w:sz w:val="20"/>
              </w:rPr>
              <w:t>2</w:t>
            </w:r>
            <w:r w:rsidRPr="0057468C">
              <w:rPr>
                <w:sz w:val="20"/>
              </w:rPr>
              <w:t>0</w:t>
            </w:r>
            <w:r w:rsidR="00786D17" w:rsidRPr="0057468C">
              <w:rPr>
                <w:sz w:val="20"/>
              </w:rPr>
              <w:t xml:space="preserve"> to C01</w:t>
            </w:r>
            <w:del w:id="53" w:author="Author">
              <w:r w:rsidR="00786D17" w:rsidRPr="0057468C" w:rsidDel="003B30CC">
                <w:rPr>
                  <w:sz w:val="20"/>
                </w:rPr>
                <w:delText>7</w:delText>
              </w:r>
            </w:del>
            <w:ins w:id="54" w:author="Author">
              <w:r w:rsidR="003B30CC">
                <w:rPr>
                  <w:sz w:val="20"/>
                </w:rPr>
                <w:t>3</w:t>
              </w:r>
            </w:ins>
            <w:r w:rsidRPr="0057468C">
              <w:rPr>
                <w:sz w:val="20"/>
              </w:rPr>
              <w:t>0/R0</w:t>
            </w:r>
            <w:r w:rsidR="005D0644" w:rsidRPr="0057468C">
              <w:rPr>
                <w:sz w:val="20"/>
              </w:rPr>
              <w:t>01</w:t>
            </w:r>
            <w:r w:rsidRPr="0057468C">
              <w:rPr>
                <w:sz w:val="20"/>
              </w:rPr>
              <w:t>0</w:t>
            </w:r>
          </w:p>
          <w:p w14:paraId="71FA1550" w14:textId="77777777" w:rsidR="0057468C" w:rsidRPr="0057468C" w:rsidRDefault="0057468C" w:rsidP="00786D17">
            <w:pPr>
              <w:rPr>
                <w:sz w:val="20"/>
              </w:rPr>
            </w:pPr>
            <w:r>
              <w:rPr>
                <w:sz w:val="20"/>
              </w:rPr>
              <w:t>(A43 to L43)</w:t>
            </w:r>
          </w:p>
        </w:tc>
        <w:tc>
          <w:tcPr>
            <w:tcW w:w="2704" w:type="dxa"/>
            <w:tcBorders>
              <w:top w:val="single" w:sz="4" w:space="0" w:color="auto"/>
              <w:left w:val="single" w:sz="4" w:space="0" w:color="auto"/>
              <w:bottom w:val="nil"/>
              <w:right w:val="single" w:sz="4" w:space="0" w:color="auto"/>
            </w:tcBorders>
            <w:shd w:val="clear" w:color="000000" w:fill="FFFFFF"/>
            <w:hideMark/>
            <w:tcPrChange w:id="55" w:author="Author">
              <w:tcPr>
                <w:tcW w:w="2704" w:type="dxa"/>
                <w:gridSpan w:val="2"/>
                <w:tcBorders>
                  <w:top w:val="single" w:sz="4" w:space="0" w:color="auto"/>
                  <w:left w:val="single" w:sz="4" w:space="0" w:color="auto"/>
                  <w:bottom w:val="nil"/>
                  <w:right w:val="single" w:sz="4" w:space="0" w:color="auto"/>
                </w:tcBorders>
                <w:shd w:val="clear" w:color="000000" w:fill="FFFFFF"/>
                <w:hideMark/>
              </w:tcPr>
            </w:tcPrChange>
          </w:tcPr>
          <w:p w14:paraId="22108AEF" w14:textId="65F65040" w:rsidR="00341091" w:rsidRPr="00044CD4" w:rsidRDefault="00705F49" w:rsidP="0053399A">
            <w:pPr>
              <w:rPr>
                <w:sz w:val="20"/>
                <w:lang w:val="en-US"/>
              </w:rPr>
            </w:pPr>
            <w:r>
              <w:rPr>
                <w:sz w:val="20"/>
                <w:lang w:val="en-US"/>
              </w:rPr>
              <w:t xml:space="preserve">Gross </w:t>
            </w:r>
            <w:r w:rsidR="00341091" w:rsidRPr="00AE6CA6">
              <w:rPr>
                <w:sz w:val="20"/>
                <w:lang w:val="en-US"/>
              </w:rPr>
              <w:t xml:space="preserve">TP as a whole </w:t>
            </w:r>
            <w:del w:id="56" w:author="Author">
              <w:r w:rsidR="00341091" w:rsidRPr="00AE6CA6" w:rsidDel="0053399A">
                <w:rPr>
                  <w:sz w:val="20"/>
                  <w:lang w:val="en-US"/>
                </w:rPr>
                <w:delText xml:space="preserve"> </w:delText>
              </w:r>
            </w:del>
            <w:r w:rsidR="00341091" w:rsidRPr="00AE6CA6">
              <w:rPr>
                <w:sz w:val="20"/>
                <w:lang w:val="en-US"/>
              </w:rPr>
              <w:t>and Gross BE for different countries - Home country</w:t>
            </w:r>
          </w:p>
        </w:tc>
        <w:tc>
          <w:tcPr>
            <w:tcW w:w="4647" w:type="dxa"/>
            <w:gridSpan w:val="2"/>
            <w:tcBorders>
              <w:top w:val="single" w:sz="4" w:space="0" w:color="auto"/>
              <w:left w:val="nil"/>
              <w:bottom w:val="nil"/>
              <w:right w:val="single" w:sz="4" w:space="0" w:color="auto"/>
            </w:tcBorders>
            <w:shd w:val="clear" w:color="000000" w:fill="FFFFFF"/>
            <w:hideMark/>
            <w:tcPrChange w:id="57" w:author="Author">
              <w:tcPr>
                <w:tcW w:w="4647" w:type="dxa"/>
                <w:gridSpan w:val="3"/>
                <w:tcBorders>
                  <w:top w:val="single" w:sz="4" w:space="0" w:color="auto"/>
                  <w:left w:val="nil"/>
                  <w:bottom w:val="nil"/>
                  <w:right w:val="single" w:sz="4" w:space="0" w:color="auto"/>
                </w:tcBorders>
                <w:shd w:val="clear" w:color="000000" w:fill="FFFFFF"/>
                <w:hideMark/>
              </w:tcPr>
            </w:tcPrChange>
          </w:tcPr>
          <w:p w14:paraId="6FAEC9D0" w14:textId="27216F0B" w:rsidR="00786D17" w:rsidRPr="00C62DAF" w:rsidDel="004D3102" w:rsidRDefault="00786D17" w:rsidP="004D3102">
            <w:pPr>
              <w:rPr>
                <w:del w:id="58" w:author="Author"/>
                <w:sz w:val="20"/>
                <w:lang w:val="en-US"/>
              </w:rPr>
            </w:pPr>
            <w:r w:rsidRPr="00C62DAF">
              <w:rPr>
                <w:sz w:val="20"/>
                <w:lang w:val="en-US"/>
              </w:rPr>
              <w:t xml:space="preserve">Amount of gross </w:t>
            </w:r>
            <w:ins w:id="59" w:author="Author">
              <w:r w:rsidR="00E123F5" w:rsidRPr="00C62DAF">
                <w:rPr>
                  <w:sz w:val="20"/>
                  <w:lang w:val="en-US"/>
                </w:rPr>
                <w:t xml:space="preserve">technical provision calculated as a whole and gross </w:t>
              </w:r>
            </w:ins>
            <w:del w:id="60" w:author="Author">
              <w:r w:rsidRPr="00C62DAF" w:rsidDel="00E123F5">
                <w:rPr>
                  <w:sz w:val="20"/>
                  <w:lang w:val="en-US"/>
                </w:rPr>
                <w:delText>BE</w:delText>
              </w:r>
            </w:del>
            <w:ins w:id="61" w:author="Author">
              <w:r w:rsidR="00E123F5" w:rsidRPr="00C62DAF">
                <w:rPr>
                  <w:sz w:val="20"/>
                  <w:lang w:val="en-US"/>
                </w:rPr>
                <w:t>best estimate</w:t>
              </w:r>
            </w:ins>
            <w:r w:rsidRPr="00C62DAF">
              <w:rPr>
                <w:sz w:val="20"/>
                <w:lang w:val="en-US"/>
              </w:rPr>
              <w:t xml:space="preserve">, </w:t>
            </w:r>
            <w:del w:id="62" w:author="Author">
              <w:r w:rsidRPr="00C62DAF" w:rsidDel="004D3102">
                <w:rPr>
                  <w:sz w:val="20"/>
                  <w:lang w:val="en-US"/>
                </w:rPr>
                <w:delText xml:space="preserve">direct business only (excluding accepted reinsurance) for insurance undertakings  </w:delText>
              </w:r>
            </w:del>
            <w:r w:rsidRPr="00C62DAF">
              <w:rPr>
                <w:sz w:val="20"/>
                <w:lang w:val="en-US"/>
              </w:rPr>
              <w:t>by country</w:t>
            </w:r>
            <w:ins w:id="63" w:author="Author">
              <w:r w:rsidR="004D3102" w:rsidRPr="00C62DAF">
                <w:rPr>
                  <w:sz w:val="20"/>
                  <w:lang w:val="en-US"/>
                </w:rPr>
                <w:t xml:space="preserve"> </w:t>
              </w:r>
              <w:r w:rsidR="00D06215" w:rsidRPr="00C62DAF">
                <w:rPr>
                  <w:sz w:val="20"/>
                </w:rPr>
                <w:t xml:space="preserve">where the risk is situated </w:t>
              </w:r>
              <w:r w:rsidR="004D3102" w:rsidRPr="00C62DAF">
                <w:rPr>
                  <w:sz w:val="20"/>
                  <w:lang w:val="en-US"/>
                </w:rPr>
                <w:t>or country</w:t>
              </w:r>
            </w:ins>
            <w:del w:id="64" w:author="Author">
              <w:r w:rsidRPr="00C62DAF" w:rsidDel="004D3102">
                <w:rPr>
                  <w:sz w:val="20"/>
                  <w:lang w:val="en-US"/>
                </w:rPr>
                <w:delText>, according the following criteria:</w:delText>
              </w:r>
            </w:del>
          </w:p>
          <w:p w14:paraId="1F812C59" w14:textId="33CE99D9" w:rsidR="00786D17" w:rsidRPr="00C62DAF" w:rsidDel="004D3102" w:rsidRDefault="00786D17">
            <w:pPr>
              <w:rPr>
                <w:del w:id="65" w:author="Author"/>
                <w:sz w:val="20"/>
                <w:lang w:val="en-US"/>
              </w:rPr>
            </w:pPr>
            <w:del w:id="66" w:author="Author">
              <w:r w:rsidRPr="00C62DAF" w:rsidDel="004D3102">
                <w:rPr>
                  <w:sz w:val="20"/>
                  <w:lang w:val="en-US"/>
                </w:rPr>
                <w:delText xml:space="preserve">- </w:delText>
              </w:r>
              <w:r w:rsidR="0057468C" w:rsidRPr="00C62DAF" w:rsidDel="004D3102">
                <w:rPr>
                  <w:sz w:val="20"/>
                  <w:lang w:val="en-US"/>
                </w:rPr>
                <w:delText>localization</w:delText>
              </w:r>
              <w:r w:rsidR="00625F66" w:rsidRPr="00C62DAF" w:rsidDel="004D3102">
                <w:rPr>
                  <w:sz w:val="20"/>
                  <w:lang w:val="en-US"/>
                </w:rPr>
                <w:delText xml:space="preserve"> </w:delText>
              </w:r>
              <w:r w:rsidRPr="00C62DAF" w:rsidDel="004D3102">
                <w:rPr>
                  <w:sz w:val="20"/>
                  <w:lang w:val="en-US"/>
                </w:rPr>
                <w:delText>of risk  for “Medical expense”, “Income protection”, “Workers’ compensation”, “Fire and other damage to property” and “Credit and suretyship” Line of business;</w:delText>
              </w:r>
            </w:del>
          </w:p>
          <w:p w14:paraId="398F0882" w14:textId="6A780C60" w:rsidR="00786D17" w:rsidRPr="00C62DAF" w:rsidRDefault="00786D17" w:rsidP="00786D17">
            <w:pPr>
              <w:rPr>
                <w:sz w:val="20"/>
                <w:lang w:val="en-US"/>
              </w:rPr>
            </w:pPr>
            <w:del w:id="67" w:author="Author">
              <w:r w:rsidRPr="00C62DAF" w:rsidDel="004D3102">
                <w:rPr>
                  <w:sz w:val="20"/>
                  <w:lang w:val="en-US"/>
                </w:rPr>
                <w:delText>-country</w:delText>
              </w:r>
            </w:del>
            <w:r w:rsidRPr="00C62DAF">
              <w:rPr>
                <w:sz w:val="20"/>
                <w:lang w:val="en-US"/>
              </w:rPr>
              <w:t xml:space="preserve"> </w:t>
            </w:r>
            <w:proofErr w:type="gramStart"/>
            <w:r w:rsidR="005C0518" w:rsidRPr="00C62DAF">
              <w:rPr>
                <w:sz w:val="20"/>
                <w:lang w:val="en-US"/>
              </w:rPr>
              <w:t>where</w:t>
            </w:r>
            <w:proofErr w:type="gramEnd"/>
            <w:r w:rsidR="005C0518" w:rsidRPr="00C62DAF">
              <w:rPr>
                <w:sz w:val="20"/>
                <w:lang w:val="en-US"/>
              </w:rPr>
              <w:t xml:space="preserve"> the contract was entered into</w:t>
            </w:r>
            <w:ins w:id="68" w:author="Author">
              <w:r w:rsidR="004D3102" w:rsidRPr="00C62DAF">
                <w:rPr>
                  <w:sz w:val="20"/>
                  <w:lang w:val="en-US"/>
                </w:rPr>
                <w:t xml:space="preserve"> </w:t>
              </w:r>
            </w:ins>
            <w:del w:id="69" w:author="Author">
              <w:r w:rsidRPr="00C62DAF" w:rsidDel="004D3102">
                <w:rPr>
                  <w:sz w:val="20"/>
                  <w:lang w:val="en-US"/>
                </w:rPr>
                <w:delText xml:space="preserve"> for all other Line</w:delText>
              </w:r>
              <w:r w:rsidR="005C0518" w:rsidRPr="00C62DAF" w:rsidDel="004D3102">
                <w:rPr>
                  <w:sz w:val="20"/>
                  <w:lang w:val="en-US"/>
                </w:rPr>
                <w:delText>s</w:delText>
              </w:r>
              <w:r w:rsidRPr="00C62DAF" w:rsidDel="004D3102">
                <w:rPr>
                  <w:sz w:val="20"/>
                  <w:lang w:val="en-US"/>
                </w:rPr>
                <w:delText xml:space="preserve"> of business</w:delText>
              </w:r>
            </w:del>
            <w:ins w:id="70" w:author="Author">
              <w:r w:rsidR="004D3102" w:rsidRPr="00C62DAF">
                <w:rPr>
                  <w:sz w:val="20"/>
                  <w:lang w:val="en-US"/>
                </w:rPr>
                <w:t>when the country is the Home country, for each Line of Business, regarding direct business only (excluding accepted reinsurance)</w:t>
              </w:r>
            </w:ins>
            <w:r w:rsidRPr="00C62DAF">
              <w:rPr>
                <w:sz w:val="20"/>
                <w:lang w:val="en-US"/>
              </w:rPr>
              <w:t>.</w:t>
            </w:r>
          </w:p>
          <w:p w14:paraId="3F462337" w14:textId="77777777" w:rsidR="00786D17" w:rsidRPr="00C62DAF" w:rsidRDefault="00786D17" w:rsidP="00786D17">
            <w:pPr>
              <w:rPr>
                <w:sz w:val="20"/>
                <w:lang w:val="en-US"/>
              </w:rPr>
            </w:pPr>
          </w:p>
          <w:p w14:paraId="26DA57F2" w14:textId="0CB30F08" w:rsidR="00341091" w:rsidRPr="00C62DAF" w:rsidRDefault="00786D17" w:rsidP="00786D17">
            <w:pPr>
              <w:rPr>
                <w:sz w:val="20"/>
                <w:lang w:val="en-US"/>
              </w:rPr>
            </w:pPr>
            <w:r w:rsidRPr="00C62DAF">
              <w:rPr>
                <w:sz w:val="20"/>
                <w:lang w:val="en-US"/>
              </w:rPr>
              <w:t>In some cases undertaking may need to use their judgment/approximations to provide correct data, in line with assumptions used for the calculation of T</w:t>
            </w:r>
            <w:ins w:id="71" w:author="Author">
              <w:r w:rsidR="004D3102" w:rsidRPr="00C62DAF">
                <w:rPr>
                  <w:sz w:val="20"/>
                  <w:lang w:val="en-US"/>
                </w:rPr>
                <w:t xml:space="preserve">echnical </w:t>
              </w:r>
            </w:ins>
            <w:r w:rsidRPr="00C62DAF">
              <w:rPr>
                <w:sz w:val="20"/>
                <w:lang w:val="en-US"/>
              </w:rPr>
              <w:t>P</w:t>
            </w:r>
            <w:ins w:id="72" w:author="Author">
              <w:r w:rsidR="004D3102" w:rsidRPr="00C62DAF">
                <w:rPr>
                  <w:sz w:val="20"/>
                  <w:lang w:val="en-US"/>
                </w:rPr>
                <w:t>rovisions</w:t>
              </w:r>
            </w:ins>
            <w:r w:rsidRPr="00C62DAF">
              <w:rPr>
                <w:sz w:val="20"/>
                <w:lang w:val="en-US"/>
              </w:rPr>
              <w:t>.</w:t>
            </w:r>
          </w:p>
        </w:tc>
      </w:tr>
      <w:tr w:rsidR="0057468C" w:rsidRPr="0057468C" w14:paraId="387660C9" w14:textId="77777777" w:rsidTr="00214370">
        <w:trPr>
          <w:gridAfter w:val="2"/>
          <w:wAfter w:w="11158" w:type="dxa"/>
          <w:trHeight w:val="1622"/>
        </w:trPr>
        <w:tc>
          <w:tcPr>
            <w:tcW w:w="2263" w:type="dxa"/>
            <w:tcBorders>
              <w:top w:val="single" w:sz="4" w:space="0" w:color="auto"/>
              <w:left w:val="single" w:sz="4" w:space="0" w:color="auto"/>
              <w:bottom w:val="nil"/>
              <w:right w:val="single" w:sz="4" w:space="0" w:color="auto"/>
            </w:tcBorders>
            <w:shd w:val="clear" w:color="000000" w:fill="FFFFFF"/>
          </w:tcPr>
          <w:p w14:paraId="68420846" w14:textId="1F6DCD0A" w:rsidR="0057468C" w:rsidRDefault="0057468C" w:rsidP="0057468C">
            <w:pPr>
              <w:rPr>
                <w:sz w:val="20"/>
              </w:rPr>
            </w:pPr>
            <w:r w:rsidRPr="0057468C">
              <w:rPr>
                <w:sz w:val="20"/>
              </w:rPr>
              <w:t>C0020 to C01</w:t>
            </w:r>
            <w:ins w:id="73" w:author="Author">
              <w:r w:rsidR="003B30CC">
                <w:rPr>
                  <w:sz w:val="20"/>
                </w:rPr>
                <w:t>3</w:t>
              </w:r>
            </w:ins>
            <w:del w:id="74" w:author="Author">
              <w:r w:rsidRPr="0057468C" w:rsidDel="003B30CC">
                <w:rPr>
                  <w:sz w:val="20"/>
                </w:rPr>
                <w:delText>7</w:delText>
              </w:r>
            </w:del>
            <w:r w:rsidRPr="0057468C">
              <w:rPr>
                <w:sz w:val="20"/>
              </w:rPr>
              <w:t>0/R0020</w:t>
            </w:r>
          </w:p>
          <w:p w14:paraId="5F1BCDC6" w14:textId="4844627C" w:rsidR="00AE6CA6" w:rsidRPr="0057468C" w:rsidRDefault="00AE6CA6" w:rsidP="0057468C">
            <w:pPr>
              <w:rPr>
                <w:sz w:val="20"/>
              </w:rPr>
            </w:pPr>
            <w:r>
              <w:rPr>
                <w:sz w:val="20"/>
              </w:rPr>
              <w:t>(A44 to L44)</w:t>
            </w:r>
          </w:p>
        </w:tc>
        <w:tc>
          <w:tcPr>
            <w:tcW w:w="2704" w:type="dxa"/>
            <w:tcBorders>
              <w:top w:val="single" w:sz="4" w:space="0" w:color="auto"/>
              <w:left w:val="nil"/>
              <w:bottom w:val="nil"/>
              <w:right w:val="single" w:sz="4" w:space="0" w:color="auto"/>
            </w:tcBorders>
            <w:shd w:val="clear" w:color="000000" w:fill="FFFFFF"/>
          </w:tcPr>
          <w:p w14:paraId="48B20B2B" w14:textId="2FAC03F7" w:rsidR="0057468C" w:rsidRPr="0057468C" w:rsidRDefault="00705F49" w:rsidP="0053399A">
            <w:pPr>
              <w:rPr>
                <w:sz w:val="20"/>
                <w:lang w:val="en-US"/>
              </w:rPr>
            </w:pPr>
            <w:r>
              <w:rPr>
                <w:sz w:val="20"/>
                <w:lang w:val="en-US"/>
              </w:rPr>
              <w:t xml:space="preserve">Gross </w:t>
            </w:r>
            <w:r w:rsidR="0057468C" w:rsidRPr="0057468C">
              <w:rPr>
                <w:sz w:val="20"/>
                <w:lang w:val="en-US"/>
              </w:rPr>
              <w:t xml:space="preserve">TP as a whole </w:t>
            </w:r>
            <w:del w:id="75" w:author="Author">
              <w:r w:rsidR="0057468C" w:rsidRPr="0057468C" w:rsidDel="0053399A">
                <w:rPr>
                  <w:sz w:val="20"/>
                  <w:lang w:val="en-US"/>
                </w:rPr>
                <w:delText xml:space="preserve"> </w:delText>
              </w:r>
            </w:del>
            <w:r w:rsidR="0057468C" w:rsidRPr="0057468C">
              <w:rPr>
                <w:sz w:val="20"/>
                <w:lang w:val="en-US"/>
              </w:rPr>
              <w:t>and Gross BE for different countries - EEA countries outside the materiality threshold</w:t>
            </w:r>
            <w:ins w:id="76" w:author="Author">
              <w:r w:rsidR="00EB6645">
                <w:rPr>
                  <w:sz w:val="20"/>
                  <w:lang w:val="en-US"/>
                </w:rPr>
                <w:t xml:space="preserve"> </w:t>
              </w:r>
              <w:r w:rsidR="00EB6645" w:rsidRPr="00EB6645">
                <w:rPr>
                  <w:sz w:val="20"/>
                  <w:lang w:val="en-US"/>
                </w:rPr>
                <w:t>- not reported by country</w:t>
              </w:r>
            </w:ins>
          </w:p>
        </w:tc>
        <w:tc>
          <w:tcPr>
            <w:tcW w:w="4647" w:type="dxa"/>
            <w:gridSpan w:val="2"/>
            <w:tcBorders>
              <w:top w:val="single" w:sz="4" w:space="0" w:color="auto"/>
              <w:left w:val="nil"/>
              <w:bottom w:val="nil"/>
              <w:right w:val="single" w:sz="4" w:space="0" w:color="auto"/>
            </w:tcBorders>
            <w:shd w:val="clear" w:color="000000" w:fill="FFFFFF"/>
          </w:tcPr>
          <w:p w14:paraId="716357DF" w14:textId="7F513001" w:rsidR="0057468C" w:rsidRPr="00C62DAF" w:rsidRDefault="0057468C" w:rsidP="0057468C">
            <w:pPr>
              <w:rPr>
                <w:sz w:val="20"/>
                <w:lang w:val="en-US"/>
              </w:rPr>
            </w:pPr>
            <w:r w:rsidRPr="00C62DAF">
              <w:rPr>
                <w:sz w:val="20"/>
                <w:lang w:val="en-US"/>
              </w:rPr>
              <w:t xml:space="preserve">Amount of gross </w:t>
            </w:r>
            <w:ins w:id="77" w:author="Author">
              <w:r w:rsidR="00E123F5" w:rsidRPr="00C62DAF">
                <w:rPr>
                  <w:sz w:val="20"/>
                  <w:lang w:val="en-US"/>
                </w:rPr>
                <w:t>technical provision calculated as a whole and gross best estimate</w:t>
              </w:r>
            </w:ins>
            <w:del w:id="78" w:author="Author">
              <w:r w:rsidRPr="00C62DAF" w:rsidDel="00E123F5">
                <w:rPr>
                  <w:sz w:val="20"/>
                  <w:lang w:val="en-US"/>
                </w:rPr>
                <w:delText>BE</w:delText>
              </w:r>
            </w:del>
            <w:r w:rsidRPr="00C62DAF">
              <w:rPr>
                <w:sz w:val="20"/>
                <w:lang w:val="en-US"/>
              </w:rPr>
              <w:t xml:space="preserve">, </w:t>
            </w:r>
            <w:del w:id="79" w:author="Author">
              <w:r w:rsidRPr="00C62DAF" w:rsidDel="004E11C6">
                <w:rPr>
                  <w:sz w:val="20"/>
                  <w:lang w:val="en-US"/>
                </w:rPr>
                <w:delText xml:space="preserve">direct business only (excluding accepted reinsurance) for insurance undertakings </w:delText>
              </w:r>
            </w:del>
            <w:r w:rsidRPr="00C62DAF">
              <w:rPr>
                <w:sz w:val="20"/>
                <w:lang w:val="en-US"/>
              </w:rPr>
              <w:t>for EEA countries outside the materiality threshold</w:t>
            </w:r>
            <w:r w:rsidR="002F71DE" w:rsidRPr="00C62DAF">
              <w:rPr>
                <w:sz w:val="20"/>
                <w:lang w:val="en-US"/>
              </w:rPr>
              <w:t xml:space="preserve"> (i.e. those not reported separately by country)</w:t>
            </w:r>
            <w:r w:rsidRPr="00C62DAF">
              <w:rPr>
                <w:sz w:val="20"/>
                <w:lang w:val="en-US"/>
              </w:rPr>
              <w:t>, except the home country</w:t>
            </w:r>
            <w:del w:id="80" w:author="Author">
              <w:r w:rsidRPr="00C62DAF" w:rsidDel="004E11C6">
                <w:rPr>
                  <w:sz w:val="20"/>
                  <w:lang w:val="en-US"/>
                </w:rPr>
                <w:delText>, according the following criteria:</w:delText>
              </w:r>
            </w:del>
            <w:ins w:id="81" w:author="Author">
              <w:r w:rsidR="004E11C6" w:rsidRPr="00C62DAF">
                <w:rPr>
                  <w:sz w:val="20"/>
                  <w:lang w:val="en-US"/>
                </w:rPr>
                <w:t xml:space="preserve"> for each Line of Business, regarding direct business only (excluding accepted reinsurance)</w:t>
              </w:r>
            </w:ins>
          </w:p>
          <w:p w14:paraId="0B2EEB65" w14:textId="0B7797CE" w:rsidR="0057468C" w:rsidRPr="00C62DAF" w:rsidDel="004E11C6" w:rsidRDefault="0057468C" w:rsidP="0057468C">
            <w:pPr>
              <w:rPr>
                <w:del w:id="82" w:author="Author"/>
                <w:sz w:val="20"/>
                <w:lang w:val="en-US"/>
              </w:rPr>
            </w:pPr>
            <w:del w:id="83" w:author="Author">
              <w:r w:rsidRPr="00C62DAF" w:rsidDel="004E11C6">
                <w:rPr>
                  <w:sz w:val="20"/>
                  <w:lang w:val="en-US"/>
                </w:rPr>
                <w:delText xml:space="preserve">- </w:delText>
              </w:r>
              <w:r w:rsidRPr="00C62DAF" w:rsidDel="0053399A">
                <w:rPr>
                  <w:sz w:val="20"/>
                  <w:lang w:val="en-US"/>
                </w:rPr>
                <w:delText xml:space="preserve">localization </w:delText>
              </w:r>
              <w:r w:rsidRPr="00C62DAF" w:rsidDel="004E11C6">
                <w:rPr>
                  <w:sz w:val="20"/>
                  <w:lang w:val="en-US"/>
                </w:rPr>
                <w:delText>of risk  for “Medical expense”, “Income protection”, “Workers’ compensation”, “Fire and other damage to property” and “Credit and suretyship” Line of business;</w:delText>
              </w:r>
            </w:del>
          </w:p>
          <w:p w14:paraId="22092C07" w14:textId="7A792CB4" w:rsidR="0057468C" w:rsidRPr="00C62DAF" w:rsidDel="004E11C6" w:rsidRDefault="0057468C" w:rsidP="0057468C">
            <w:pPr>
              <w:rPr>
                <w:del w:id="84" w:author="Author"/>
                <w:sz w:val="20"/>
                <w:lang w:val="en-US"/>
              </w:rPr>
            </w:pPr>
            <w:del w:id="85" w:author="Author">
              <w:r w:rsidRPr="00C62DAF" w:rsidDel="004E11C6">
                <w:rPr>
                  <w:sz w:val="20"/>
                  <w:lang w:val="en-US"/>
                </w:rPr>
                <w:delText xml:space="preserve">-country </w:delText>
              </w:r>
              <w:r w:rsidR="005C0518" w:rsidRPr="00C62DAF" w:rsidDel="004E11C6">
                <w:rPr>
                  <w:sz w:val="20"/>
                  <w:lang w:val="en-US"/>
                </w:rPr>
                <w:delText>where the contract was entered into</w:delText>
              </w:r>
              <w:r w:rsidRPr="00C62DAF" w:rsidDel="004E11C6">
                <w:rPr>
                  <w:sz w:val="20"/>
                  <w:lang w:val="en-US"/>
                </w:rPr>
                <w:delText xml:space="preserve"> for all other Line of business.</w:delText>
              </w:r>
            </w:del>
          </w:p>
          <w:p w14:paraId="54EAD412" w14:textId="77777777" w:rsidR="0057468C" w:rsidRPr="00C62DAF" w:rsidRDefault="0057468C" w:rsidP="0057468C">
            <w:pPr>
              <w:rPr>
                <w:sz w:val="20"/>
                <w:lang w:val="en-US"/>
              </w:rPr>
            </w:pPr>
          </w:p>
          <w:p w14:paraId="75F7A4B3" w14:textId="75198FB6" w:rsidR="0057468C" w:rsidRPr="00C62DAF" w:rsidRDefault="0057468C" w:rsidP="0057468C">
            <w:pPr>
              <w:rPr>
                <w:sz w:val="20"/>
                <w:lang w:val="en-US"/>
              </w:rPr>
            </w:pPr>
            <w:r w:rsidRPr="00C62DAF">
              <w:rPr>
                <w:sz w:val="20"/>
                <w:lang w:val="en-US"/>
              </w:rPr>
              <w:t>In some cases undertaking may need to use their judgment/approximations to provide correct data, in line with assumptions used for the calculation of TP.</w:t>
            </w:r>
          </w:p>
        </w:tc>
      </w:tr>
      <w:tr w:rsidR="00954DBE" w:rsidRPr="0057468C" w14:paraId="188BD945" w14:textId="77777777" w:rsidTr="00214370">
        <w:trPr>
          <w:gridAfter w:val="2"/>
          <w:wAfter w:w="11158" w:type="dxa"/>
          <w:trHeight w:val="1622"/>
        </w:trPr>
        <w:tc>
          <w:tcPr>
            <w:tcW w:w="2263" w:type="dxa"/>
            <w:tcBorders>
              <w:top w:val="single" w:sz="4" w:space="0" w:color="auto"/>
              <w:left w:val="single" w:sz="4" w:space="0" w:color="auto"/>
              <w:bottom w:val="single" w:sz="4" w:space="0" w:color="auto"/>
              <w:right w:val="single" w:sz="4" w:space="0" w:color="auto"/>
            </w:tcBorders>
            <w:shd w:val="clear" w:color="000000" w:fill="FFFFFF"/>
            <w:hideMark/>
          </w:tcPr>
          <w:p w14:paraId="02830EF6" w14:textId="6BC34565" w:rsidR="00954DBE" w:rsidRDefault="00954DBE" w:rsidP="00954DBE">
            <w:pPr>
              <w:rPr>
                <w:sz w:val="20"/>
              </w:rPr>
            </w:pPr>
            <w:r w:rsidRPr="0057468C">
              <w:rPr>
                <w:sz w:val="20"/>
              </w:rPr>
              <w:t xml:space="preserve">C0020 to </w:t>
            </w:r>
            <w:del w:id="86" w:author="Author">
              <w:r w:rsidRPr="0057468C" w:rsidDel="003B30CC">
                <w:rPr>
                  <w:sz w:val="20"/>
                </w:rPr>
                <w:delText>C0170</w:delText>
              </w:r>
            </w:del>
            <w:ins w:id="87" w:author="Author">
              <w:r w:rsidR="003B30CC" w:rsidRPr="0057468C">
                <w:rPr>
                  <w:sz w:val="20"/>
                </w:rPr>
                <w:t>C01</w:t>
              </w:r>
              <w:r w:rsidR="003B30CC">
                <w:rPr>
                  <w:sz w:val="20"/>
                </w:rPr>
                <w:t>3</w:t>
              </w:r>
              <w:r w:rsidR="003B30CC" w:rsidRPr="0057468C">
                <w:rPr>
                  <w:sz w:val="20"/>
                </w:rPr>
                <w:t>0</w:t>
              </w:r>
            </w:ins>
            <w:r w:rsidRPr="0057468C">
              <w:rPr>
                <w:sz w:val="20"/>
              </w:rPr>
              <w:t>/R0030</w:t>
            </w:r>
          </w:p>
          <w:p w14:paraId="306BDF4E" w14:textId="3288BFB0" w:rsidR="00AE6CA6" w:rsidRPr="0057468C" w:rsidRDefault="0002321B" w:rsidP="0002321B">
            <w:pPr>
              <w:rPr>
                <w:sz w:val="20"/>
              </w:rPr>
            </w:pPr>
            <w:ins w:id="88" w:author="Author">
              <w:r>
                <w:rPr>
                  <w:sz w:val="20"/>
                </w:rPr>
                <w:t>(A46 to AL46)</w:t>
              </w:r>
            </w:ins>
          </w:p>
        </w:tc>
        <w:tc>
          <w:tcPr>
            <w:tcW w:w="2704" w:type="dxa"/>
            <w:tcBorders>
              <w:top w:val="single" w:sz="4" w:space="0" w:color="auto"/>
              <w:left w:val="nil"/>
              <w:bottom w:val="single" w:sz="4" w:space="0" w:color="auto"/>
              <w:right w:val="single" w:sz="4" w:space="0" w:color="auto"/>
            </w:tcBorders>
            <w:shd w:val="clear" w:color="000000" w:fill="FFFFFF"/>
          </w:tcPr>
          <w:p w14:paraId="35627679" w14:textId="57561C1C" w:rsidR="00954DBE" w:rsidRPr="0057468C" w:rsidRDefault="00705F49" w:rsidP="0053399A">
            <w:pPr>
              <w:rPr>
                <w:sz w:val="20"/>
                <w:lang w:val="en-US"/>
              </w:rPr>
            </w:pPr>
            <w:r>
              <w:rPr>
                <w:sz w:val="20"/>
                <w:lang w:val="en-US"/>
              </w:rPr>
              <w:t xml:space="preserve">Gross </w:t>
            </w:r>
            <w:r w:rsidR="00954DBE" w:rsidRPr="0057468C">
              <w:rPr>
                <w:sz w:val="20"/>
                <w:lang w:val="en-US"/>
              </w:rPr>
              <w:t>TP as a whole</w:t>
            </w:r>
            <w:del w:id="89" w:author="Author">
              <w:r w:rsidR="00954DBE" w:rsidRPr="0057468C" w:rsidDel="0053399A">
                <w:rPr>
                  <w:sz w:val="20"/>
                  <w:lang w:val="en-US"/>
                </w:rPr>
                <w:delText xml:space="preserve"> </w:delText>
              </w:r>
            </w:del>
            <w:r w:rsidR="00954DBE" w:rsidRPr="0057468C">
              <w:rPr>
                <w:sz w:val="20"/>
                <w:lang w:val="en-US"/>
              </w:rPr>
              <w:t xml:space="preserve"> and Gross BE for different countries - Non-EEA countries outside the materiality threshold</w:t>
            </w:r>
            <w:ins w:id="90" w:author="Author">
              <w:r w:rsidR="00EB6645">
                <w:rPr>
                  <w:sz w:val="20"/>
                  <w:lang w:val="en-US"/>
                </w:rPr>
                <w:t xml:space="preserve"> </w:t>
              </w:r>
              <w:r w:rsidR="00EB6645" w:rsidRPr="00EB6645">
                <w:rPr>
                  <w:sz w:val="20"/>
                  <w:lang w:val="en-US"/>
                </w:rPr>
                <w:t>- not reported by country</w:t>
              </w:r>
            </w:ins>
          </w:p>
        </w:tc>
        <w:tc>
          <w:tcPr>
            <w:tcW w:w="4647" w:type="dxa"/>
            <w:gridSpan w:val="2"/>
            <w:tcBorders>
              <w:top w:val="single" w:sz="4" w:space="0" w:color="auto"/>
              <w:left w:val="nil"/>
              <w:bottom w:val="single" w:sz="4" w:space="0" w:color="auto"/>
              <w:right w:val="single" w:sz="4" w:space="0" w:color="auto"/>
            </w:tcBorders>
            <w:shd w:val="clear" w:color="000000" w:fill="FFFFFF"/>
          </w:tcPr>
          <w:p w14:paraId="1D67D035" w14:textId="6513D279" w:rsidR="00954DBE" w:rsidRPr="00C62DAF" w:rsidRDefault="00954DBE" w:rsidP="00954DBE">
            <w:pPr>
              <w:rPr>
                <w:sz w:val="20"/>
                <w:lang w:val="en-US"/>
              </w:rPr>
            </w:pPr>
            <w:r w:rsidRPr="00C62DAF">
              <w:rPr>
                <w:sz w:val="20"/>
                <w:lang w:val="en-US"/>
              </w:rPr>
              <w:t xml:space="preserve">Amount of gross </w:t>
            </w:r>
            <w:ins w:id="91" w:author="Author">
              <w:r w:rsidR="00E123F5" w:rsidRPr="00C62DAF">
                <w:rPr>
                  <w:sz w:val="20"/>
                  <w:lang w:val="en-US"/>
                </w:rPr>
                <w:t>technical provision calculated as a whole and gross best estimate</w:t>
              </w:r>
            </w:ins>
            <w:del w:id="92" w:author="Author">
              <w:r w:rsidRPr="00C62DAF" w:rsidDel="00E123F5">
                <w:rPr>
                  <w:sz w:val="20"/>
                  <w:lang w:val="en-US"/>
                </w:rPr>
                <w:delText>BE</w:delText>
              </w:r>
            </w:del>
            <w:r w:rsidRPr="00C62DAF">
              <w:rPr>
                <w:sz w:val="20"/>
                <w:lang w:val="en-US"/>
              </w:rPr>
              <w:t xml:space="preserve">, </w:t>
            </w:r>
            <w:del w:id="93" w:author="Author">
              <w:r w:rsidRPr="00C62DAF" w:rsidDel="004E11C6">
                <w:rPr>
                  <w:sz w:val="20"/>
                  <w:lang w:val="en-US"/>
                </w:rPr>
                <w:delText xml:space="preserve">direct business only (excluding accepted reinsurance) for insurance undertakings </w:delText>
              </w:r>
            </w:del>
            <w:r w:rsidRPr="00C62DAF">
              <w:rPr>
                <w:sz w:val="20"/>
                <w:lang w:val="en-US"/>
              </w:rPr>
              <w:t>for non-EEA countries outside the materiality threshold</w:t>
            </w:r>
            <w:r w:rsidR="002F71DE" w:rsidRPr="00C62DAF">
              <w:rPr>
                <w:sz w:val="20"/>
                <w:lang w:val="en-US"/>
              </w:rPr>
              <w:t xml:space="preserve"> (i.e. those not reported separately by country)</w:t>
            </w:r>
            <w:r w:rsidRPr="00C62DAF">
              <w:rPr>
                <w:sz w:val="20"/>
                <w:lang w:val="en-US"/>
              </w:rPr>
              <w:t xml:space="preserve">, </w:t>
            </w:r>
            <w:ins w:id="94" w:author="Author">
              <w:r w:rsidR="004E11C6" w:rsidRPr="00C62DAF">
                <w:rPr>
                  <w:sz w:val="20"/>
                  <w:lang w:val="en-US"/>
                </w:rPr>
                <w:t xml:space="preserve">for each Line of Business, regarding </w:t>
              </w:r>
            </w:ins>
            <w:del w:id="95" w:author="Author">
              <w:r w:rsidRPr="00C62DAF" w:rsidDel="004E11C6">
                <w:rPr>
                  <w:sz w:val="20"/>
                  <w:lang w:val="en-US"/>
                </w:rPr>
                <w:delText xml:space="preserve"> according the following criteria:</w:delText>
              </w:r>
            </w:del>
            <w:ins w:id="96" w:author="Author">
              <w:r w:rsidR="004E11C6" w:rsidRPr="00C62DAF">
                <w:rPr>
                  <w:sz w:val="20"/>
                  <w:lang w:val="en-US"/>
                </w:rPr>
                <w:t>direct business only (excluding accepted reinsurance).</w:t>
              </w:r>
            </w:ins>
          </w:p>
          <w:p w14:paraId="32AB4956" w14:textId="4DE95C6C" w:rsidR="00954DBE" w:rsidRPr="0057468C" w:rsidDel="004E11C6" w:rsidRDefault="00954DBE" w:rsidP="00954DBE">
            <w:pPr>
              <w:rPr>
                <w:del w:id="97" w:author="Author"/>
                <w:sz w:val="20"/>
                <w:lang w:val="en-US"/>
              </w:rPr>
            </w:pPr>
            <w:del w:id="98" w:author="Author">
              <w:r w:rsidRPr="00C62DAF" w:rsidDel="004E11C6">
                <w:rPr>
                  <w:sz w:val="20"/>
                  <w:lang w:val="en-US"/>
                </w:rPr>
                <w:delText>- localization of risk  for “Medical expense”, “Income protection</w:delText>
              </w:r>
              <w:r w:rsidRPr="0057468C" w:rsidDel="004E11C6">
                <w:rPr>
                  <w:sz w:val="20"/>
                  <w:lang w:val="en-US"/>
                </w:rPr>
                <w:delText>”, “Workers’ compensation”, “Fire and other damage to property” and “Credit and suretyship” Line of business;</w:delText>
              </w:r>
            </w:del>
          </w:p>
          <w:p w14:paraId="78EB72C6" w14:textId="0F75280D" w:rsidR="005C0518" w:rsidDel="004E11C6" w:rsidRDefault="00954DBE" w:rsidP="00954DBE">
            <w:pPr>
              <w:rPr>
                <w:del w:id="99" w:author="Author"/>
                <w:sz w:val="20"/>
                <w:lang w:val="en-US"/>
              </w:rPr>
            </w:pPr>
            <w:del w:id="100" w:author="Author">
              <w:r w:rsidRPr="0057468C" w:rsidDel="004E11C6">
                <w:rPr>
                  <w:sz w:val="20"/>
                  <w:lang w:val="en-US"/>
                </w:rPr>
                <w:delText xml:space="preserve">-country </w:delText>
              </w:r>
              <w:r w:rsidR="005C0518" w:rsidRPr="00CF3000" w:rsidDel="004E11C6">
                <w:rPr>
                  <w:sz w:val="20"/>
                  <w:lang w:val="en-US"/>
                </w:rPr>
                <w:delText>where the contract was entered into</w:delText>
              </w:r>
              <w:r w:rsidR="005C0518" w:rsidRPr="0057468C" w:rsidDel="004E11C6">
                <w:rPr>
                  <w:sz w:val="20"/>
                  <w:lang w:val="en-US"/>
                </w:rPr>
                <w:delText xml:space="preserve"> </w:delText>
              </w:r>
              <w:r w:rsidRPr="0057468C" w:rsidDel="004E11C6">
                <w:rPr>
                  <w:sz w:val="20"/>
                  <w:lang w:val="en-US"/>
                </w:rPr>
                <w:delText>for all other Line of</w:delText>
              </w:r>
              <w:r w:rsidDel="004E11C6">
                <w:rPr>
                  <w:sz w:val="20"/>
                  <w:lang w:val="en-US"/>
                </w:rPr>
                <w:delText xml:space="preserve"> </w:delText>
              </w:r>
              <w:r w:rsidRPr="0057468C" w:rsidDel="004E11C6">
                <w:rPr>
                  <w:sz w:val="20"/>
                  <w:lang w:val="en-US"/>
                </w:rPr>
                <w:delText>business.</w:delText>
              </w:r>
              <w:r w:rsidR="00044CD4" w:rsidDel="004E11C6">
                <w:rPr>
                  <w:sz w:val="20"/>
                  <w:lang w:val="en-US"/>
                </w:rPr>
                <w:delText xml:space="preserve"> </w:delText>
              </w:r>
            </w:del>
          </w:p>
          <w:p w14:paraId="7B9EFDDA" w14:textId="77777777" w:rsidR="005C0518" w:rsidRDefault="005C0518" w:rsidP="00954DBE">
            <w:pPr>
              <w:rPr>
                <w:sz w:val="20"/>
                <w:lang w:val="en-US"/>
              </w:rPr>
            </w:pPr>
          </w:p>
          <w:p w14:paraId="7BF8F2E9" w14:textId="70AB36FE" w:rsidR="00954DBE" w:rsidRPr="0057468C" w:rsidRDefault="00954DBE" w:rsidP="00954DBE">
            <w:pPr>
              <w:rPr>
                <w:sz w:val="20"/>
                <w:lang w:val="en-US"/>
              </w:rPr>
            </w:pPr>
            <w:r w:rsidRPr="0057468C">
              <w:rPr>
                <w:sz w:val="20"/>
                <w:lang w:val="en-US"/>
              </w:rPr>
              <w:t>In some cases undertaking may need to use their judgment/approximations to provide correct data, in line with assumptions used for the calculation of TP.</w:t>
            </w:r>
          </w:p>
        </w:tc>
      </w:tr>
      <w:tr w:rsidR="00954DBE" w:rsidRPr="0057468C" w14:paraId="3E3B0647" w14:textId="77777777" w:rsidTr="0050226B">
        <w:tblPrEx>
          <w:tblW w:w="20772" w:type="dxa"/>
          <w:tblInd w:w="65" w:type="dxa"/>
          <w:tblCellMar>
            <w:left w:w="70" w:type="dxa"/>
            <w:right w:w="70" w:type="dxa"/>
          </w:tblCellMar>
          <w:tblPrExChange w:id="101" w:author="Author">
            <w:tblPrEx>
              <w:tblW w:w="20772" w:type="dxa"/>
              <w:tblInd w:w="65" w:type="dxa"/>
              <w:tblCellMar>
                <w:left w:w="70" w:type="dxa"/>
                <w:right w:w="70" w:type="dxa"/>
              </w:tblCellMar>
            </w:tblPrEx>
          </w:tblPrExChange>
        </w:tblPrEx>
        <w:trPr>
          <w:gridAfter w:val="2"/>
          <w:wAfter w:w="11158" w:type="dxa"/>
          <w:trHeight w:val="983"/>
          <w:trPrChange w:id="102" w:author="Author">
            <w:trPr>
              <w:gridAfter w:val="2"/>
              <w:wAfter w:w="11158" w:type="dxa"/>
              <w:trHeight w:val="1668"/>
            </w:trPr>
          </w:trPrChange>
        </w:trPr>
        <w:tc>
          <w:tcPr>
            <w:tcW w:w="2263" w:type="dxa"/>
            <w:tcBorders>
              <w:top w:val="single" w:sz="4" w:space="0" w:color="auto"/>
              <w:left w:val="single" w:sz="4" w:space="0" w:color="auto"/>
              <w:bottom w:val="single" w:sz="4" w:space="0" w:color="auto"/>
              <w:right w:val="single" w:sz="4" w:space="0" w:color="auto"/>
            </w:tcBorders>
            <w:shd w:val="clear" w:color="000000" w:fill="FFFFFF"/>
            <w:tcPrChange w:id="103" w:author="Author">
              <w:tcPr>
                <w:tcW w:w="2263"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78E193A8" w14:textId="5869B0F2" w:rsidR="00954DBE" w:rsidRDefault="00954DBE" w:rsidP="00954DBE">
            <w:pPr>
              <w:rPr>
                <w:sz w:val="20"/>
              </w:rPr>
            </w:pPr>
            <w:r>
              <w:rPr>
                <w:sz w:val="20"/>
              </w:rPr>
              <w:t xml:space="preserve">C0020 to </w:t>
            </w:r>
            <w:del w:id="104" w:author="Author">
              <w:r w:rsidDel="003B30CC">
                <w:rPr>
                  <w:sz w:val="20"/>
                </w:rPr>
                <w:delText>C0170</w:delText>
              </w:r>
            </w:del>
            <w:ins w:id="105" w:author="Author">
              <w:r w:rsidR="003B30CC">
                <w:rPr>
                  <w:sz w:val="20"/>
                </w:rPr>
                <w:t>C0130</w:t>
              </w:r>
            </w:ins>
            <w:r>
              <w:rPr>
                <w:sz w:val="20"/>
              </w:rPr>
              <w:t>/R0040</w:t>
            </w:r>
          </w:p>
          <w:p w14:paraId="481AF306" w14:textId="00EA9F41" w:rsidR="00AE6CA6" w:rsidRPr="0057468C" w:rsidRDefault="00AE6CA6" w:rsidP="00954DBE">
            <w:pPr>
              <w:rPr>
                <w:sz w:val="20"/>
              </w:rPr>
            </w:pPr>
            <w:r>
              <w:rPr>
                <w:sz w:val="20"/>
              </w:rPr>
              <w:t>(A45 to AL45)</w:t>
            </w:r>
          </w:p>
        </w:tc>
        <w:tc>
          <w:tcPr>
            <w:tcW w:w="2704" w:type="dxa"/>
            <w:tcBorders>
              <w:top w:val="single" w:sz="4" w:space="0" w:color="auto"/>
              <w:left w:val="single" w:sz="4" w:space="0" w:color="auto"/>
              <w:bottom w:val="single" w:sz="4" w:space="0" w:color="auto"/>
              <w:right w:val="single" w:sz="4" w:space="0" w:color="auto"/>
            </w:tcBorders>
            <w:shd w:val="clear" w:color="000000" w:fill="FFFFFF"/>
            <w:tcPrChange w:id="106" w:author="Author">
              <w:tcPr>
                <w:tcW w:w="2704" w:type="dxa"/>
                <w:gridSpan w:val="2"/>
                <w:tcBorders>
                  <w:top w:val="single" w:sz="4" w:space="0" w:color="auto"/>
                  <w:left w:val="single" w:sz="4" w:space="0" w:color="auto"/>
                  <w:bottom w:val="single" w:sz="4" w:space="0" w:color="auto"/>
                  <w:right w:val="single" w:sz="4" w:space="0" w:color="auto"/>
                </w:tcBorders>
                <w:shd w:val="clear" w:color="000000" w:fill="FFFFFF"/>
              </w:tcPr>
            </w:tcPrChange>
          </w:tcPr>
          <w:p w14:paraId="4CEA078B" w14:textId="504EE8FC" w:rsidR="00954DBE" w:rsidRPr="0057468C" w:rsidRDefault="00705F49" w:rsidP="00705F49">
            <w:pPr>
              <w:rPr>
                <w:sz w:val="20"/>
                <w:lang w:val="en-US"/>
              </w:rPr>
            </w:pPr>
            <w:r>
              <w:rPr>
                <w:sz w:val="20"/>
                <w:lang w:val="en-US"/>
              </w:rPr>
              <w:t xml:space="preserve">Gross </w:t>
            </w:r>
            <w:r w:rsidR="00954DBE" w:rsidRPr="0057468C">
              <w:rPr>
                <w:sz w:val="20"/>
                <w:lang w:val="en-US"/>
              </w:rPr>
              <w:t>TP as a whole and Gross BE for different countries – Country 1  [one line for each country in the materiality threshold]</w:t>
            </w:r>
          </w:p>
        </w:tc>
        <w:tc>
          <w:tcPr>
            <w:tcW w:w="4647" w:type="dxa"/>
            <w:gridSpan w:val="2"/>
            <w:tcBorders>
              <w:top w:val="single" w:sz="4" w:space="0" w:color="auto"/>
              <w:left w:val="single" w:sz="4" w:space="0" w:color="auto"/>
              <w:bottom w:val="single" w:sz="4" w:space="0" w:color="auto"/>
              <w:right w:val="single" w:sz="4" w:space="0" w:color="auto"/>
            </w:tcBorders>
            <w:shd w:val="clear" w:color="000000" w:fill="FFFFFF"/>
            <w:tcPrChange w:id="107" w:author="Author">
              <w:tcPr>
                <w:tcW w:w="4647" w:type="dxa"/>
                <w:gridSpan w:val="3"/>
                <w:tcBorders>
                  <w:top w:val="single" w:sz="4" w:space="0" w:color="auto"/>
                  <w:left w:val="single" w:sz="4" w:space="0" w:color="auto"/>
                  <w:bottom w:val="single" w:sz="4" w:space="0" w:color="auto"/>
                  <w:right w:val="single" w:sz="4" w:space="0" w:color="auto"/>
                </w:tcBorders>
                <w:shd w:val="clear" w:color="000000" w:fill="FFFFFF"/>
              </w:tcPr>
            </w:tcPrChange>
          </w:tcPr>
          <w:p w14:paraId="49303B95" w14:textId="258D9A2C" w:rsidR="00954DBE" w:rsidRPr="00C62DAF" w:rsidRDefault="00954DBE" w:rsidP="00954DBE">
            <w:pPr>
              <w:rPr>
                <w:sz w:val="20"/>
                <w:lang w:val="en-US"/>
              </w:rPr>
            </w:pPr>
            <w:r w:rsidRPr="00C62DAF">
              <w:rPr>
                <w:sz w:val="20"/>
                <w:lang w:val="en-US"/>
              </w:rPr>
              <w:t xml:space="preserve">Amount of gross </w:t>
            </w:r>
            <w:ins w:id="108" w:author="Author">
              <w:r w:rsidR="00E123F5" w:rsidRPr="00C62DAF">
                <w:rPr>
                  <w:sz w:val="20"/>
                  <w:lang w:val="en-US"/>
                </w:rPr>
                <w:t>technical provision calculated as a whole and gross best estimate</w:t>
              </w:r>
            </w:ins>
            <w:del w:id="109" w:author="Author">
              <w:r w:rsidRPr="00C62DAF" w:rsidDel="00E123F5">
                <w:rPr>
                  <w:sz w:val="20"/>
                  <w:lang w:val="en-US"/>
                </w:rPr>
                <w:delText>BE</w:delText>
              </w:r>
            </w:del>
            <w:r w:rsidRPr="00C62DAF">
              <w:rPr>
                <w:sz w:val="20"/>
                <w:lang w:val="en-US"/>
              </w:rPr>
              <w:t xml:space="preserve">, </w:t>
            </w:r>
            <w:ins w:id="110" w:author="Author">
              <w:r w:rsidR="004E11C6" w:rsidRPr="00C62DAF">
                <w:rPr>
                  <w:sz w:val="20"/>
                  <w:lang w:val="en-US"/>
                </w:rPr>
                <w:t xml:space="preserve">by country </w:t>
              </w:r>
              <w:r w:rsidR="004E11C6" w:rsidRPr="00C62DAF">
                <w:rPr>
                  <w:sz w:val="20"/>
                </w:rPr>
                <w:t xml:space="preserve">where the risk is situated </w:t>
              </w:r>
              <w:r w:rsidR="004E11C6" w:rsidRPr="00C62DAF">
                <w:rPr>
                  <w:sz w:val="20"/>
                  <w:lang w:val="en-US"/>
                </w:rPr>
                <w:t xml:space="preserve">or country where the contract was entered into, for each Line of Business, regarding </w:t>
              </w:r>
            </w:ins>
            <w:del w:id="111" w:author="Author">
              <w:r w:rsidRPr="00C62DAF" w:rsidDel="004E11C6">
                <w:rPr>
                  <w:sz w:val="20"/>
                  <w:lang w:val="en-US"/>
                </w:rPr>
                <w:delText>direct business only (excluding accepted reinsurance) for insurance undertakings by country, according the following criteria:</w:delText>
              </w:r>
            </w:del>
            <w:ins w:id="112" w:author="Author">
              <w:r w:rsidR="004E11C6" w:rsidRPr="00C62DAF">
                <w:rPr>
                  <w:sz w:val="20"/>
                  <w:lang w:val="en-US"/>
                </w:rPr>
                <w:t>direct business only (excluding accepted reinsurance).</w:t>
              </w:r>
            </w:ins>
          </w:p>
          <w:p w14:paraId="5A6AA608" w14:textId="15BA2D9A" w:rsidR="00954DBE" w:rsidRPr="00C62DAF" w:rsidDel="004E11C6" w:rsidRDefault="00954DBE" w:rsidP="00954DBE">
            <w:pPr>
              <w:rPr>
                <w:del w:id="113" w:author="Author"/>
                <w:sz w:val="20"/>
                <w:lang w:val="en-US"/>
              </w:rPr>
            </w:pPr>
            <w:del w:id="114" w:author="Author">
              <w:r w:rsidRPr="00C62DAF" w:rsidDel="004E11C6">
                <w:rPr>
                  <w:sz w:val="20"/>
                  <w:lang w:val="en-US"/>
                </w:rPr>
                <w:delText>- localization of risk  for “Medical expense”, “Income protection”, “Workers’ compensation”, “Fire and other damage to property” and “Credit and suretyship” Line of business;</w:delText>
              </w:r>
            </w:del>
          </w:p>
          <w:p w14:paraId="4870781E" w14:textId="2B991AB6" w:rsidR="00954DBE" w:rsidRPr="0057468C" w:rsidDel="004E11C6" w:rsidRDefault="00954DBE" w:rsidP="00954DBE">
            <w:pPr>
              <w:rPr>
                <w:del w:id="115" w:author="Author"/>
                <w:sz w:val="20"/>
                <w:lang w:val="en-US"/>
              </w:rPr>
            </w:pPr>
            <w:del w:id="116" w:author="Author">
              <w:r w:rsidRPr="00C62DAF" w:rsidDel="004E11C6">
                <w:rPr>
                  <w:sz w:val="20"/>
                  <w:lang w:val="en-US"/>
                </w:rPr>
                <w:delText xml:space="preserve">-country </w:delText>
              </w:r>
              <w:r w:rsidR="005C0518" w:rsidRPr="00C62DAF" w:rsidDel="004E11C6">
                <w:rPr>
                  <w:sz w:val="20"/>
                  <w:lang w:val="en-US"/>
                </w:rPr>
                <w:delText xml:space="preserve">where the contract was entered into </w:delText>
              </w:r>
              <w:r w:rsidRPr="00C62DAF" w:rsidDel="004E11C6">
                <w:rPr>
                  <w:sz w:val="20"/>
                  <w:lang w:val="en-US"/>
                </w:rPr>
                <w:delText>for all other Line of business.</w:delText>
              </w:r>
            </w:del>
          </w:p>
          <w:p w14:paraId="1DBCF05E" w14:textId="77777777" w:rsidR="00954DBE" w:rsidRPr="0057468C" w:rsidRDefault="00954DBE" w:rsidP="00954DBE">
            <w:pPr>
              <w:rPr>
                <w:sz w:val="20"/>
                <w:lang w:val="en-US"/>
              </w:rPr>
            </w:pPr>
          </w:p>
          <w:p w14:paraId="538C08D0" w14:textId="3FB28CAD" w:rsidR="00954DBE" w:rsidRPr="0057468C" w:rsidRDefault="00954DBE">
            <w:pPr>
              <w:rPr>
                <w:sz w:val="20"/>
                <w:lang w:val="en-US"/>
              </w:rPr>
            </w:pPr>
            <w:r w:rsidRPr="0057468C">
              <w:rPr>
                <w:sz w:val="20"/>
                <w:lang w:val="en-US"/>
              </w:rPr>
              <w:t>In some cases undertaking may need to use their judgment/approximations to provide correct data, in line with assumptions used for the calculation of TP.</w:t>
            </w:r>
          </w:p>
        </w:tc>
      </w:tr>
      <w:tr w:rsidR="00954DBE" w:rsidRPr="0057468C" w:rsidDel="003B30CC" w14:paraId="2D306ACA" w14:textId="01F9672F" w:rsidTr="00214370">
        <w:trPr>
          <w:gridAfter w:val="2"/>
          <w:wAfter w:w="11158" w:type="dxa"/>
          <w:trHeight w:val="836"/>
          <w:del w:id="117" w:author="Author"/>
        </w:trPr>
        <w:tc>
          <w:tcPr>
            <w:tcW w:w="2263" w:type="dxa"/>
            <w:tcBorders>
              <w:top w:val="single" w:sz="4" w:space="0" w:color="auto"/>
              <w:left w:val="single" w:sz="4" w:space="0" w:color="auto"/>
              <w:bottom w:val="single" w:sz="4" w:space="0" w:color="auto"/>
              <w:right w:val="single" w:sz="4" w:space="0" w:color="auto"/>
            </w:tcBorders>
            <w:shd w:val="clear" w:color="000000" w:fill="FFFFFF"/>
          </w:tcPr>
          <w:p w14:paraId="43EC3789" w14:textId="5C4AE6EE" w:rsidR="00954DBE" w:rsidDel="003B30CC" w:rsidRDefault="0016168D" w:rsidP="00954DBE">
            <w:pPr>
              <w:rPr>
                <w:del w:id="118" w:author="Author"/>
                <w:sz w:val="20"/>
              </w:rPr>
            </w:pPr>
            <w:del w:id="119" w:author="Author">
              <w:r w:rsidRPr="0057468C" w:rsidDel="003B30CC">
                <w:rPr>
                  <w:sz w:val="20"/>
                </w:rPr>
                <w:delText>C0</w:delText>
              </w:r>
              <w:r w:rsidDel="003B30CC">
                <w:rPr>
                  <w:sz w:val="20"/>
                </w:rPr>
                <w:delText>1</w:delText>
              </w:r>
              <w:r w:rsidRPr="0057468C" w:rsidDel="003B30CC">
                <w:rPr>
                  <w:sz w:val="20"/>
                </w:rPr>
                <w:delText>80</w:delText>
              </w:r>
              <w:r w:rsidR="00954DBE" w:rsidRPr="0057468C" w:rsidDel="003B30CC">
                <w:rPr>
                  <w:sz w:val="20"/>
                </w:rPr>
                <w:delText>/R0010 to R0040</w:delText>
              </w:r>
            </w:del>
          </w:p>
          <w:p w14:paraId="796CAF27" w14:textId="0BB3683C" w:rsidR="00AE6CA6" w:rsidRPr="0057468C" w:rsidDel="003B30CC" w:rsidRDefault="00AE6CA6" w:rsidP="00954DBE">
            <w:pPr>
              <w:rPr>
                <w:del w:id="120" w:author="Author"/>
                <w:sz w:val="20"/>
              </w:rPr>
            </w:pPr>
            <w:del w:id="121" w:author="Author">
              <w:r w:rsidDel="003B30CC">
                <w:rPr>
                  <w:sz w:val="20"/>
                </w:rPr>
                <w:delText>(Q43 to Q45)</w:delText>
              </w:r>
            </w:del>
          </w:p>
        </w:tc>
        <w:tc>
          <w:tcPr>
            <w:tcW w:w="2704" w:type="dxa"/>
            <w:tcBorders>
              <w:top w:val="single" w:sz="4" w:space="0" w:color="auto"/>
              <w:left w:val="nil"/>
              <w:bottom w:val="single" w:sz="4" w:space="0" w:color="auto"/>
              <w:right w:val="single" w:sz="4" w:space="0" w:color="auto"/>
            </w:tcBorders>
            <w:shd w:val="clear" w:color="000000" w:fill="FFFFFF"/>
          </w:tcPr>
          <w:p w14:paraId="59885172" w14:textId="7CB27E84" w:rsidR="00954DBE" w:rsidRPr="0057468C" w:rsidDel="003B30CC" w:rsidRDefault="00705F49" w:rsidP="00954DBE">
            <w:pPr>
              <w:rPr>
                <w:del w:id="122" w:author="Author"/>
                <w:sz w:val="20"/>
                <w:lang w:val="en-US"/>
              </w:rPr>
            </w:pPr>
            <w:del w:id="123" w:author="Author">
              <w:r w:rsidDel="003B30CC">
                <w:rPr>
                  <w:sz w:val="20"/>
                  <w:lang w:val="en-US"/>
                </w:rPr>
                <w:delText xml:space="preserve">Gross </w:delText>
              </w:r>
              <w:r w:rsidR="00954DBE" w:rsidRPr="0057468C" w:rsidDel="003B30CC">
                <w:rPr>
                  <w:sz w:val="20"/>
                  <w:lang w:val="en-US"/>
                </w:rPr>
                <w:delText xml:space="preserve">TP as a whole  and Gross BE for different countries - </w:delText>
              </w:r>
              <w:r w:rsidR="00954DBE" w:rsidRPr="0057468C" w:rsidDel="003B30CC">
                <w:rPr>
                  <w:sz w:val="20"/>
                </w:rPr>
                <w:delText>Total Non-Life obligations</w:delText>
              </w:r>
            </w:del>
          </w:p>
        </w:tc>
        <w:tc>
          <w:tcPr>
            <w:tcW w:w="4647" w:type="dxa"/>
            <w:gridSpan w:val="2"/>
            <w:tcBorders>
              <w:top w:val="single" w:sz="4" w:space="0" w:color="auto"/>
              <w:left w:val="nil"/>
              <w:bottom w:val="single" w:sz="4" w:space="0" w:color="auto"/>
              <w:right w:val="single" w:sz="4" w:space="0" w:color="auto"/>
            </w:tcBorders>
            <w:shd w:val="clear" w:color="000000" w:fill="FFFFFF"/>
          </w:tcPr>
          <w:p w14:paraId="16289031" w14:textId="66AC7B0C" w:rsidR="00954DBE" w:rsidRPr="0057468C" w:rsidDel="003B30CC" w:rsidRDefault="00954DBE" w:rsidP="00954DBE">
            <w:pPr>
              <w:rPr>
                <w:del w:id="124" w:author="Author"/>
                <w:sz w:val="20"/>
              </w:rPr>
            </w:pPr>
            <w:del w:id="125" w:author="Author">
              <w:r w:rsidRPr="0057468C" w:rsidDel="003B30CC">
                <w:rPr>
                  <w:sz w:val="20"/>
                  <w:lang w:val="en-US"/>
                </w:rPr>
                <w:delText xml:space="preserve">Total amount of gross </w:delText>
              </w:r>
              <w:r w:rsidRPr="0057468C" w:rsidDel="00E123F5">
                <w:rPr>
                  <w:sz w:val="20"/>
                  <w:lang w:val="en-US"/>
                </w:rPr>
                <w:delText>BE</w:delText>
              </w:r>
              <w:r w:rsidRPr="0057468C" w:rsidDel="003B30CC">
                <w:rPr>
                  <w:sz w:val="20"/>
                  <w:lang w:val="en-US"/>
                </w:rPr>
                <w:delText xml:space="preserve">, direct business only (excluding accepted reinsurance) for insurance undertakings by geographical area. </w:delText>
              </w:r>
            </w:del>
          </w:p>
        </w:tc>
      </w:tr>
    </w:tbl>
    <w:p w14:paraId="357D89B2" w14:textId="77777777" w:rsidR="00CC5D0A" w:rsidRPr="00214370" w:rsidRDefault="00CC5D0A" w:rsidP="002A5BF9">
      <w:pPr>
        <w:rPr>
          <w:sz w:val="20"/>
          <w:lang w:val="en-GB"/>
        </w:rPr>
      </w:pPr>
    </w:p>
    <w:sectPr w:rsidR="00CC5D0A" w:rsidRPr="00214370" w:rsidSect="00257187">
      <w:pgSz w:w="11906" w:h="16838"/>
      <w:pgMar w:top="1417" w:right="1417" w:bottom="1417" w:left="1417" w:header="720" w:footer="720" w:gutter="0"/>
      <w:cols w:space="720"/>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3FE65A9" w15:done="0"/>
  <w15:commentEx w15:paraId="618EE13B" w15:done="0"/>
  <w15:commentEx w15:paraId="4163704C" w15:done="0"/>
  <w15:commentEx w15:paraId="1ED7E19D"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imes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A3247"/>
    <w:multiLevelType w:val="hybridMultilevel"/>
    <w:tmpl w:val="64708A3A"/>
    <w:lvl w:ilvl="0" w:tplc="0809001B">
      <w:start w:val="1"/>
      <w:numFmt w:val="lowerRoman"/>
      <w:lvlText w:val="%1."/>
      <w:lvlJc w:val="right"/>
      <w:pPr>
        <w:ind w:left="2160" w:hanging="18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DA34FE7"/>
    <w:multiLevelType w:val="hybridMultilevel"/>
    <w:tmpl w:val="152210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3">
    <w:nsid w:val="51A90808"/>
    <w:multiLevelType w:val="hybridMultilevel"/>
    <w:tmpl w:val="A502D41E"/>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AF9A488C">
      <w:numFmt w:val="bullet"/>
      <w:lvlText w:val="-"/>
      <w:lvlJc w:val="left"/>
      <w:pPr>
        <w:tabs>
          <w:tab w:val="num" w:pos="3920"/>
        </w:tabs>
        <w:ind w:left="3920" w:hanging="180"/>
      </w:pPr>
      <w:rPr>
        <w:rFonts w:ascii="Times New Roman" w:eastAsia="Times New Roman" w:hAnsi="Times New Roman" w:cs="Times New Roman" w:hint="default"/>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4">
    <w:nsid w:val="53940FD0"/>
    <w:multiLevelType w:val="hybridMultilevel"/>
    <w:tmpl w:val="BD4E07C8"/>
    <w:lvl w:ilvl="0" w:tplc="3098A378">
      <w:start w:val="1"/>
      <w:numFmt w:val="decimal"/>
      <w:lvlText w:val="(%1)"/>
      <w:lvlJc w:val="left"/>
      <w:pPr>
        <w:ind w:left="720" w:hanging="360"/>
      </w:pPr>
      <w:rPr>
        <w:rFonts w:ascii="Times New Roman" w:hAnsi="Times New Roman" w:cs="Times New Roman" w:hint="default"/>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6E7F3D7B"/>
    <w:multiLevelType w:val="hybridMultilevel"/>
    <w:tmpl w:val="1592D028"/>
    <w:lvl w:ilvl="0" w:tplc="AF9A488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7E9A262F"/>
    <w:multiLevelType w:val="hybridMultilevel"/>
    <w:tmpl w:val="B6926F5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4000AF46">
      <w:start w:val="1"/>
      <w:numFmt w:val="lowerLetter"/>
      <w:lvlText w:val="%3)"/>
      <w:lvlJc w:val="left"/>
      <w:pPr>
        <w:tabs>
          <w:tab w:val="num" w:pos="3920"/>
        </w:tabs>
        <w:ind w:left="3920" w:hanging="180"/>
      </w:pPr>
      <w:rPr>
        <w:rFonts w:ascii="Times Roman" w:hAnsi="Times Roman" w:hint="default"/>
        <w:b w:val="0"/>
        <w:i w:val="0"/>
        <w:caps w:val="0"/>
        <w:strike w:val="0"/>
        <w:dstrike w:val="0"/>
        <w:vanish w:val="0"/>
        <w:color w:val="auto"/>
        <w:sz w:val="20"/>
        <w:szCs w:val="24"/>
        <w:vertAlign w:val="baseline"/>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num w:numId="1">
    <w:abstractNumId w:val="5"/>
  </w:num>
  <w:num w:numId="2">
    <w:abstractNumId w:val="2"/>
  </w:num>
  <w:num w:numId="3">
    <w:abstractNumId w:val="3"/>
  </w:num>
  <w:num w:numId="4">
    <w:abstractNumId w:val="1"/>
  </w:num>
  <w:num w:numId="5">
    <w:abstractNumId w:val="0"/>
  </w:num>
  <w:num w:numId="6">
    <w:abstractNumId w:val="4"/>
  </w:num>
  <w:num w:numId="7">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57187"/>
    <w:rsid w:val="00003650"/>
    <w:rsid w:val="0002321B"/>
    <w:rsid w:val="00024E95"/>
    <w:rsid w:val="00044CD4"/>
    <w:rsid w:val="00051CE5"/>
    <w:rsid w:val="0009255C"/>
    <w:rsid w:val="00123D81"/>
    <w:rsid w:val="00146966"/>
    <w:rsid w:val="0016168D"/>
    <w:rsid w:val="001E4666"/>
    <w:rsid w:val="001F1BFA"/>
    <w:rsid w:val="001F65DB"/>
    <w:rsid w:val="00214370"/>
    <w:rsid w:val="00253DEE"/>
    <w:rsid w:val="00257187"/>
    <w:rsid w:val="002A5BF9"/>
    <w:rsid w:val="002F71DE"/>
    <w:rsid w:val="00341091"/>
    <w:rsid w:val="00350C22"/>
    <w:rsid w:val="003831F6"/>
    <w:rsid w:val="003A61A4"/>
    <w:rsid w:val="003B30CC"/>
    <w:rsid w:val="003C2D57"/>
    <w:rsid w:val="00403AE6"/>
    <w:rsid w:val="0041108F"/>
    <w:rsid w:val="00450449"/>
    <w:rsid w:val="004645BA"/>
    <w:rsid w:val="0046730B"/>
    <w:rsid w:val="00477ACC"/>
    <w:rsid w:val="004D3102"/>
    <w:rsid w:val="004D7D16"/>
    <w:rsid w:val="004E11C6"/>
    <w:rsid w:val="004E6E9A"/>
    <w:rsid w:val="0050226B"/>
    <w:rsid w:val="005102C4"/>
    <w:rsid w:val="0053399A"/>
    <w:rsid w:val="00537624"/>
    <w:rsid w:val="00541D9C"/>
    <w:rsid w:val="0057468C"/>
    <w:rsid w:val="005C0518"/>
    <w:rsid w:val="005C7636"/>
    <w:rsid w:val="005D0644"/>
    <w:rsid w:val="005D3166"/>
    <w:rsid w:val="00606D6C"/>
    <w:rsid w:val="00625F66"/>
    <w:rsid w:val="006270B3"/>
    <w:rsid w:val="00643C2A"/>
    <w:rsid w:val="0066747F"/>
    <w:rsid w:val="00705F49"/>
    <w:rsid w:val="00767437"/>
    <w:rsid w:val="00782719"/>
    <w:rsid w:val="00786D17"/>
    <w:rsid w:val="007922C4"/>
    <w:rsid w:val="007A7037"/>
    <w:rsid w:val="007A7639"/>
    <w:rsid w:val="007D5535"/>
    <w:rsid w:val="00803284"/>
    <w:rsid w:val="00815FF6"/>
    <w:rsid w:val="0083241F"/>
    <w:rsid w:val="00832A51"/>
    <w:rsid w:val="008A3807"/>
    <w:rsid w:val="008C1862"/>
    <w:rsid w:val="008D2B64"/>
    <w:rsid w:val="0092377E"/>
    <w:rsid w:val="0092510B"/>
    <w:rsid w:val="00954DBE"/>
    <w:rsid w:val="00975AFB"/>
    <w:rsid w:val="009A0863"/>
    <w:rsid w:val="009B3A79"/>
    <w:rsid w:val="009F14A3"/>
    <w:rsid w:val="00A04013"/>
    <w:rsid w:val="00A13B71"/>
    <w:rsid w:val="00A770A3"/>
    <w:rsid w:val="00A945F4"/>
    <w:rsid w:val="00AC2459"/>
    <w:rsid w:val="00AE6CA6"/>
    <w:rsid w:val="00B2054F"/>
    <w:rsid w:val="00B35AC1"/>
    <w:rsid w:val="00B46980"/>
    <w:rsid w:val="00B61E0D"/>
    <w:rsid w:val="00BE2DF8"/>
    <w:rsid w:val="00C464C5"/>
    <w:rsid w:val="00C47B53"/>
    <w:rsid w:val="00C62DAF"/>
    <w:rsid w:val="00C84DDF"/>
    <w:rsid w:val="00CA108A"/>
    <w:rsid w:val="00CC39B2"/>
    <w:rsid w:val="00CC5D0A"/>
    <w:rsid w:val="00CD1162"/>
    <w:rsid w:val="00D06215"/>
    <w:rsid w:val="00D45FAF"/>
    <w:rsid w:val="00D772C7"/>
    <w:rsid w:val="00DA7BBA"/>
    <w:rsid w:val="00DE167E"/>
    <w:rsid w:val="00E123F5"/>
    <w:rsid w:val="00E25568"/>
    <w:rsid w:val="00EB6645"/>
    <w:rsid w:val="00EC0528"/>
    <w:rsid w:val="00EC5C23"/>
    <w:rsid w:val="00ED2923"/>
    <w:rsid w:val="00EF6D77"/>
    <w:rsid w:val="00F47193"/>
    <w:rsid w:val="00F91955"/>
    <w:rsid w:val="00FA67A8"/>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4C5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uiPriority w:val="99"/>
    <w:rsid w:val="009B3A79"/>
    <w:rPr>
      <w:sz w:val="16"/>
      <w:szCs w:val="16"/>
    </w:rPr>
  </w:style>
  <w:style w:type="paragraph" w:styleId="CommentText">
    <w:name w:val="annotation text"/>
    <w:basedOn w:val="Normal"/>
    <w:link w:val="CommentTextChar"/>
    <w:uiPriority w:val="99"/>
    <w:rsid w:val="009B3A79"/>
    <w:rPr>
      <w:sz w:val="20"/>
    </w:rPr>
  </w:style>
  <w:style w:type="character" w:customStyle="1" w:styleId="CommentTextChar">
    <w:name w:val="Comment Text Char"/>
    <w:basedOn w:val="DefaultParagraphFont"/>
    <w:link w:val="CommentText"/>
    <w:uiPriority w:val="99"/>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ListParagraph">
    <w:name w:val="List Paragraph"/>
    <w:basedOn w:val="Normal"/>
    <w:uiPriority w:val="34"/>
    <w:qFormat/>
    <w:rsid w:val="00975AFB"/>
    <w:pPr>
      <w:ind w:left="720"/>
      <w:contextualSpacing/>
    </w:pPr>
  </w:style>
  <w:style w:type="paragraph" w:styleId="Revision">
    <w:name w:val="Revision"/>
    <w:hidden/>
    <w:uiPriority w:val="99"/>
    <w:semiHidden/>
    <w:rsid w:val="00786D17"/>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A0863"/>
    <w:rPr>
      <w:rFonts w:ascii="Tahoma" w:hAnsi="Tahoma" w:cs="Tahoma"/>
      <w:sz w:val="16"/>
      <w:szCs w:val="16"/>
    </w:rPr>
  </w:style>
  <w:style w:type="character" w:customStyle="1" w:styleId="BalloonTextChar">
    <w:name w:val="Balloon Text Char"/>
    <w:basedOn w:val="DefaultParagraphFont"/>
    <w:link w:val="BalloonText"/>
    <w:rsid w:val="009A0863"/>
    <w:rPr>
      <w:rFonts w:ascii="Tahoma" w:hAnsi="Tahoma" w:cs="Tahoma"/>
      <w:sz w:val="16"/>
      <w:szCs w:val="16"/>
    </w:rPr>
  </w:style>
  <w:style w:type="character" w:styleId="CommentReference">
    <w:name w:val="annotation reference"/>
    <w:basedOn w:val="DefaultParagraphFont"/>
    <w:uiPriority w:val="99"/>
    <w:rsid w:val="009B3A79"/>
    <w:rPr>
      <w:sz w:val="16"/>
      <w:szCs w:val="16"/>
    </w:rPr>
  </w:style>
  <w:style w:type="paragraph" w:styleId="CommentText">
    <w:name w:val="annotation text"/>
    <w:basedOn w:val="Normal"/>
    <w:link w:val="CommentTextChar"/>
    <w:uiPriority w:val="99"/>
    <w:rsid w:val="009B3A79"/>
    <w:rPr>
      <w:sz w:val="20"/>
    </w:rPr>
  </w:style>
  <w:style w:type="character" w:customStyle="1" w:styleId="CommentTextChar">
    <w:name w:val="Comment Text Char"/>
    <w:basedOn w:val="DefaultParagraphFont"/>
    <w:link w:val="CommentText"/>
    <w:uiPriority w:val="99"/>
    <w:rsid w:val="009B3A79"/>
  </w:style>
  <w:style w:type="paragraph" w:styleId="CommentSubject">
    <w:name w:val="annotation subject"/>
    <w:basedOn w:val="CommentText"/>
    <w:next w:val="CommentText"/>
    <w:link w:val="CommentSubjectChar"/>
    <w:rsid w:val="009B3A79"/>
    <w:rPr>
      <w:b/>
      <w:bCs/>
    </w:rPr>
  </w:style>
  <w:style w:type="character" w:customStyle="1" w:styleId="CommentSubjectChar">
    <w:name w:val="Comment Subject Char"/>
    <w:basedOn w:val="CommentTextChar"/>
    <w:link w:val="CommentSubject"/>
    <w:rsid w:val="009B3A79"/>
    <w:rPr>
      <w:b/>
      <w:bCs/>
    </w:rPr>
  </w:style>
  <w:style w:type="paragraph" w:styleId="ListParagraph">
    <w:name w:val="List Paragraph"/>
    <w:basedOn w:val="Normal"/>
    <w:uiPriority w:val="34"/>
    <w:qFormat/>
    <w:rsid w:val="00975AFB"/>
    <w:pPr>
      <w:ind w:left="720"/>
      <w:contextualSpacing/>
    </w:pPr>
  </w:style>
  <w:style w:type="paragraph" w:styleId="Revision">
    <w:name w:val="Revision"/>
    <w:hidden/>
    <w:uiPriority w:val="99"/>
    <w:semiHidden/>
    <w:rsid w:val="00786D17"/>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3051534">
      <w:bodyDiv w:val="1"/>
      <w:marLeft w:val="0"/>
      <w:marRight w:val="0"/>
      <w:marTop w:val="0"/>
      <w:marBottom w:val="0"/>
      <w:divBdr>
        <w:top w:val="none" w:sz="0" w:space="0" w:color="auto"/>
        <w:left w:val="none" w:sz="0" w:space="0" w:color="auto"/>
        <w:bottom w:val="none" w:sz="0" w:space="0" w:color="auto"/>
        <w:right w:val="none" w:sz="0" w:space="0" w:color="auto"/>
      </w:divBdr>
    </w:div>
    <w:div w:id="793451061">
      <w:bodyDiv w:val="1"/>
      <w:marLeft w:val="0"/>
      <w:marRight w:val="0"/>
      <w:marTop w:val="0"/>
      <w:marBottom w:val="0"/>
      <w:divBdr>
        <w:top w:val="none" w:sz="0" w:space="0" w:color="auto"/>
        <w:left w:val="none" w:sz="0" w:space="0" w:color="auto"/>
        <w:bottom w:val="none" w:sz="0" w:space="0" w:color="auto"/>
        <w:right w:val="none" w:sz="0" w:space="0" w:color="auto"/>
      </w:divBdr>
    </w:div>
    <w:div w:id="838232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microsoft.com/office/2007/relationships/stylesWithEffects" Target="stylesWithEffects.xml"/><Relationship Id="rId10" Type="http://schemas.microsoft.com/office/2011/relationships/people" Target="people.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04417-BD2C-4050-A152-2E9F1ABD4BD9}">
  <ds:schemaRefs/>
</ds:datastoreItem>
</file>

<file path=customXml/itemProps2.xml><?xml version="1.0" encoding="utf-8"?>
<ds:datastoreItem xmlns:ds="http://schemas.openxmlformats.org/officeDocument/2006/customXml" ds:itemID="{9AD26E56-4B16-47E2-9E31-3DC8545FA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1114</Words>
  <Characters>6353</Characters>
  <Application>Microsoft Office Word</Application>
  <DocSecurity>0</DocSecurity>
  <Lines>52</Lines>
  <Paragraphs>14</Paragraphs>
  <ScaleCrop>false</ScaleCrop>
  <Company/>
  <LinksUpToDate>false</LinksUpToDate>
  <CharactersWithSpaces>7453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2015-07-02T21:55:00Z</dcterms:created>
  <dcterms:modified xsi:type="dcterms:W3CDTF">2015-07-02T21:56:00Z</dcterms:modified>
</cp:coreProperties>
</file>